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AA" w:rsidRPr="00A9774F" w:rsidRDefault="0033460E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>
        <w:rPr>
          <w:b/>
          <w:sz w:val="32"/>
          <w:szCs w:val="32"/>
        </w:rPr>
        <w:t xml:space="preserve">Smussatura automatica a </w:t>
      </w:r>
      <w:proofErr w:type="gramStart"/>
      <w:r>
        <w:rPr>
          <w:b/>
          <w:sz w:val="32"/>
          <w:szCs w:val="32"/>
        </w:rPr>
        <w:t>5</w:t>
      </w:r>
      <w:proofErr w:type="gramEnd"/>
      <w:r>
        <w:rPr>
          <w:b/>
          <w:sz w:val="32"/>
          <w:szCs w:val="32"/>
        </w:rPr>
        <w:t xml:space="preserve"> assi con Tebis</w:t>
      </w:r>
    </w:p>
    <w:p w:rsidR="00E638AA" w:rsidRPr="00E638AA" w:rsidRDefault="0033460E" w:rsidP="00952D80">
      <w:pPr>
        <w:pStyle w:val="berschrift24"/>
        <w:rPr>
          <w:rFonts w:cs="Arial"/>
          <w:b w:val="0"/>
          <w:i/>
          <w:noProof/>
          <w:kern w:val="32"/>
          <w:sz w:val="24"/>
          <w:szCs w:val="24"/>
        </w:rPr>
      </w:pPr>
      <w:r>
        <w:rPr>
          <w:b w:val="0"/>
          <w:i/>
          <w:sz w:val="24"/>
          <w:szCs w:val="24"/>
        </w:rPr>
        <w:t xml:space="preserve">Tebis Versione 4.0 Release </w:t>
      </w:r>
      <w:proofErr w:type="gramStart"/>
      <w:r>
        <w:rPr>
          <w:b w:val="0"/>
          <w:i/>
          <w:sz w:val="24"/>
          <w:szCs w:val="24"/>
        </w:rPr>
        <w:t>7</w:t>
      </w:r>
      <w:proofErr w:type="gramEnd"/>
      <w:r>
        <w:rPr>
          <w:b w:val="0"/>
          <w:i/>
          <w:sz w:val="24"/>
          <w:szCs w:val="24"/>
        </w:rPr>
        <w:t xml:space="preserve"> introduce funzioni avanzate per la fresatura a 5 assi</w:t>
      </w:r>
    </w:p>
    <w:p w:rsidR="00952D80" w:rsidRPr="0006754B" w:rsidRDefault="00952D80" w:rsidP="00952D80">
      <w:pPr>
        <w:pStyle w:val="berschrift24"/>
        <w:rPr>
          <w:rFonts w:cs="Arial"/>
          <w:sz w:val="24"/>
          <w:szCs w:val="24"/>
        </w:rPr>
      </w:pPr>
      <w:r>
        <w:rPr>
          <w:sz w:val="24"/>
          <w:szCs w:val="24"/>
        </w:rPr>
        <w:t>Numero di caratteri e immagini:</w:t>
      </w:r>
    </w:p>
    <w:p w:rsidR="00952D80" w:rsidRPr="006E2020" w:rsidRDefault="00AD434B" w:rsidP="005E22AD">
      <w:pPr>
        <w:spacing w:after="0"/>
        <w:rPr>
          <w:rFonts w:cs="Arial"/>
        </w:rPr>
      </w:pPr>
      <w:proofErr w:type="spellStart"/>
      <w:proofErr w:type="gramStart"/>
      <w:r>
        <w:t>ca</w:t>
      </w:r>
      <w:proofErr w:type="spellEnd"/>
      <w:r>
        <w:t>.</w:t>
      </w:r>
      <w:proofErr w:type="gramEnd"/>
      <w:r>
        <w:t xml:space="preserve"> </w:t>
      </w:r>
      <w:r w:rsidR="000A66E3">
        <w:t>4</w:t>
      </w:r>
      <w:r>
        <w:t>.</w:t>
      </w:r>
      <w:r w:rsidR="000A66E3">
        <w:t xml:space="preserve">600 </w:t>
      </w:r>
      <w:r>
        <w:t>caratteri</w:t>
      </w:r>
    </w:p>
    <w:p w:rsidR="00FB0F74" w:rsidRPr="005E22AD" w:rsidRDefault="006E2020" w:rsidP="00705D2C">
      <w:pPr>
        <w:spacing w:after="0"/>
        <w:rPr>
          <w:rFonts w:cs="Arial"/>
        </w:rPr>
      </w:pPr>
      <w:r>
        <w:t>7 immagini</w:t>
      </w:r>
      <w:ins w:id="0" w:author="Krispler, Andrea" w:date="2019-03-28T11:37:00Z">
        <w:r w:rsidR="00705D2C">
          <w:tab/>
        </w:r>
      </w:ins>
    </w:p>
    <w:p w:rsidR="00477EE2" w:rsidRPr="0006754B" w:rsidRDefault="00477EE2" w:rsidP="00952D80">
      <w:pPr>
        <w:rPr>
          <w:rFonts w:cs="Arial"/>
        </w:rPr>
      </w:pPr>
    </w:p>
    <w:p w:rsidR="00477EE2" w:rsidRPr="0006754B" w:rsidRDefault="00477EE2" w:rsidP="00952D80">
      <w:pPr>
        <w:rPr>
          <w:rFonts w:cs="Arial"/>
        </w:rPr>
      </w:pPr>
      <w:r>
        <w:t xml:space="preserve">Diritti sulle immagini: Tebis AG </w:t>
      </w:r>
    </w:p>
    <w:p w:rsidR="00477EE2" w:rsidRPr="0006754B" w:rsidRDefault="00477EE2" w:rsidP="00952D80">
      <w:pPr>
        <w:rPr>
          <w:rFonts w:cs="Arial"/>
        </w:rPr>
      </w:pPr>
    </w:p>
    <w:p w:rsidR="00952D80" w:rsidRPr="0006754B" w:rsidRDefault="00952D80" w:rsidP="00952D80">
      <w:pPr>
        <w:pStyle w:val="berschrift24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Per </w:t>
      </w:r>
      <w:proofErr w:type="gramStart"/>
      <w:r>
        <w:rPr>
          <w:sz w:val="24"/>
          <w:szCs w:val="24"/>
        </w:rPr>
        <w:t>ulteriori</w:t>
      </w:r>
      <w:proofErr w:type="gramEnd"/>
      <w:r>
        <w:rPr>
          <w:sz w:val="24"/>
          <w:szCs w:val="24"/>
        </w:rPr>
        <w:t xml:space="preserve"> informazioni rivolgersi a:</w:t>
      </w:r>
    </w:p>
    <w:p w:rsidR="00952D80" w:rsidRPr="0006754B" w:rsidRDefault="00952D80" w:rsidP="00952D80">
      <w:pPr>
        <w:spacing w:after="0"/>
        <w:rPr>
          <w:rFonts w:cs="Arial"/>
        </w:rPr>
      </w:pPr>
      <w:r>
        <w:t>Sara Pittatore</w:t>
      </w:r>
    </w:p>
    <w:p w:rsidR="00952D80" w:rsidRPr="0006754B" w:rsidRDefault="00952D80" w:rsidP="00952D80">
      <w:pPr>
        <w:spacing w:after="0"/>
        <w:rPr>
          <w:rFonts w:cs="Arial"/>
        </w:rPr>
      </w:pPr>
    </w:p>
    <w:p w:rsidR="00952D80" w:rsidRPr="0006754B" w:rsidRDefault="000A66E3" w:rsidP="00952D80">
      <w:pPr>
        <w:spacing w:after="0"/>
        <w:rPr>
          <w:rFonts w:cs="Arial"/>
        </w:rPr>
      </w:pPr>
      <w:r w:rsidRPr="00705D2C">
        <w:rPr>
          <w:rFonts w:cs="Arial"/>
          <w:lang w:val="de-DE"/>
        </w:rPr>
        <w:t xml:space="preserve">Tebis Italia </w:t>
      </w:r>
      <w:proofErr w:type="spellStart"/>
      <w:r w:rsidRPr="00705D2C">
        <w:rPr>
          <w:rFonts w:cs="Arial"/>
          <w:lang w:val="de-DE"/>
        </w:rPr>
        <w:t>S.r.l.Via</w:t>
      </w:r>
      <w:proofErr w:type="spellEnd"/>
      <w:r w:rsidRPr="00705D2C">
        <w:rPr>
          <w:rFonts w:cs="Arial"/>
          <w:lang w:val="de-DE"/>
        </w:rPr>
        <w:t xml:space="preserve"> Ferrero, 29/31</w:t>
      </w:r>
    </w:p>
    <w:p w:rsidR="00952D80" w:rsidRPr="0006754B" w:rsidRDefault="000A66E3" w:rsidP="00952D80">
      <w:pPr>
        <w:spacing w:after="0"/>
        <w:rPr>
          <w:rFonts w:cs="Arial"/>
        </w:rPr>
      </w:pPr>
      <w:r w:rsidRPr="00705D2C">
        <w:rPr>
          <w:rFonts w:cs="Arial"/>
          <w:lang w:val="de-DE"/>
        </w:rPr>
        <w:t xml:space="preserve">10098 </w:t>
      </w:r>
      <w:proofErr w:type="spellStart"/>
      <w:r w:rsidRPr="00705D2C">
        <w:rPr>
          <w:rFonts w:cs="Arial"/>
          <w:lang w:val="de-DE"/>
        </w:rPr>
        <w:t>Rivoli</w:t>
      </w:r>
      <w:proofErr w:type="spellEnd"/>
      <w:r w:rsidRPr="00705D2C">
        <w:rPr>
          <w:rFonts w:cs="Arial"/>
          <w:lang w:val="de-DE"/>
        </w:rPr>
        <w:t xml:space="preserve"> (Torino)</w:t>
      </w:r>
      <w:r w:rsidR="00952D80">
        <w:br/>
      </w:r>
    </w:p>
    <w:p w:rsidR="00952D80" w:rsidRPr="0006754B" w:rsidRDefault="00952D80" w:rsidP="00952D80">
      <w:pPr>
        <w:spacing w:after="0"/>
        <w:rPr>
          <w:rFonts w:cs="Arial"/>
        </w:rPr>
      </w:pPr>
      <w:proofErr w:type="spellStart"/>
      <w:r>
        <w:t>Tel</w:t>
      </w:r>
      <w:proofErr w:type="spellEnd"/>
      <w:r>
        <w:tab/>
      </w:r>
      <w:r w:rsidR="000A66E3" w:rsidRPr="00705D2C">
        <w:rPr>
          <w:rFonts w:cs="Arial"/>
          <w:lang w:val="de-DE"/>
        </w:rPr>
        <w:t>+39 011-53.68.104</w:t>
      </w:r>
    </w:p>
    <w:p w:rsidR="00952D80" w:rsidRPr="0006754B" w:rsidRDefault="00952D80" w:rsidP="00952D80">
      <w:pPr>
        <w:spacing w:after="0"/>
        <w:rPr>
          <w:rFonts w:cs="Arial"/>
        </w:rPr>
      </w:pPr>
      <w:r>
        <w:t>Fax</w:t>
      </w:r>
      <w:r>
        <w:tab/>
      </w:r>
      <w:r w:rsidR="000A66E3" w:rsidRPr="00705D2C">
        <w:rPr>
          <w:rFonts w:cs="Arial"/>
          <w:lang w:val="de-DE"/>
        </w:rPr>
        <w:t>+39 011-53.68.108</w:t>
      </w:r>
    </w:p>
    <w:p w:rsidR="00952D80" w:rsidRPr="0006754B" w:rsidRDefault="005803E1" w:rsidP="00952D80">
      <w:pPr>
        <w:spacing w:after="0"/>
        <w:rPr>
          <w:rFonts w:cs="Arial"/>
        </w:rPr>
      </w:pPr>
      <w:r>
        <w:br/>
      </w:r>
      <w:r>
        <w:tab/>
      </w:r>
      <w:r w:rsidR="000A66E3" w:rsidRPr="00705D2C">
        <w:rPr>
          <w:rFonts w:cs="Arial"/>
          <w:lang w:val="de-DE"/>
        </w:rPr>
        <w:t>spittatore@tebisitalia.it</w:t>
      </w:r>
    </w:p>
    <w:p w:rsidR="00952D80" w:rsidRPr="0006754B" w:rsidRDefault="00952D80" w:rsidP="00952D80">
      <w:pPr>
        <w:spacing w:after="0"/>
        <w:rPr>
          <w:rFonts w:cs="Arial"/>
        </w:rPr>
      </w:pPr>
      <w:r>
        <w:tab/>
      </w:r>
      <w:proofErr w:type="gramStart"/>
      <w:r>
        <w:t>www.tebis.com</w:t>
      </w:r>
      <w:proofErr w:type="gramEnd"/>
    </w:p>
    <w:p w:rsidR="00952D80" w:rsidRPr="0006754B" w:rsidRDefault="00952D80" w:rsidP="00952D80">
      <w:pPr>
        <w:rPr>
          <w:rFonts w:cs="Arial"/>
        </w:rPr>
      </w:pPr>
    </w:p>
    <w:p w:rsidR="00476DD9" w:rsidRPr="0006754B" w:rsidRDefault="00476DD9" w:rsidP="00952D80">
      <w:pPr>
        <w:rPr>
          <w:rFonts w:cs="Arial"/>
        </w:rPr>
      </w:pPr>
    </w:p>
    <w:p w:rsidR="00952D80" w:rsidRPr="0006754B" w:rsidRDefault="00952D80" w:rsidP="00952D80">
      <w:pPr>
        <w:rPr>
          <w:rFonts w:cs="Arial"/>
        </w:rPr>
      </w:pPr>
      <w:r>
        <w:t xml:space="preserve">Vogliate </w:t>
      </w:r>
      <w:proofErr w:type="gramStart"/>
      <w:r>
        <w:t>inoltrare</w:t>
      </w:r>
      <w:proofErr w:type="gramEnd"/>
      <w:r>
        <w:t xml:space="preserve"> le presenti informazioni ai vostri lettori e inviarci copia della pubblicazione.</w:t>
      </w:r>
    </w:p>
    <w:p w:rsidR="0033460E" w:rsidRPr="00A9774F" w:rsidRDefault="007313F6" w:rsidP="0033460E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>
        <w:br w:type="page"/>
      </w:r>
      <w:r>
        <w:rPr>
          <w:b/>
          <w:sz w:val="32"/>
          <w:szCs w:val="32"/>
        </w:rPr>
        <w:lastRenderedPageBreak/>
        <w:t xml:space="preserve">Smussatura automatica a </w:t>
      </w:r>
      <w:proofErr w:type="gramStart"/>
      <w:r>
        <w:rPr>
          <w:b/>
          <w:sz w:val="32"/>
          <w:szCs w:val="32"/>
        </w:rPr>
        <w:t>5</w:t>
      </w:r>
      <w:proofErr w:type="gramEnd"/>
      <w:r>
        <w:rPr>
          <w:b/>
          <w:sz w:val="32"/>
          <w:szCs w:val="32"/>
        </w:rPr>
        <w:t xml:space="preserve"> assi con Tebis</w:t>
      </w:r>
    </w:p>
    <w:p w:rsidR="00A9774F" w:rsidRPr="00A9774F" w:rsidRDefault="0033460E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>
        <w:rPr>
          <w:b/>
          <w:sz w:val="32"/>
          <w:szCs w:val="32"/>
        </w:rPr>
        <w:t>4.0 Release 7</w:t>
      </w:r>
    </w:p>
    <w:p w:rsidR="00C654EC" w:rsidRPr="00705D2C" w:rsidRDefault="00C654EC" w:rsidP="0035452F">
      <w:pPr>
        <w:pStyle w:val="PlainText"/>
        <w:spacing w:line="360" w:lineRule="auto"/>
        <w:rPr>
          <w:rFonts w:ascii="Arial" w:hAnsi="Arial" w:cs="Arial"/>
          <w:b/>
          <w:bCs/>
          <w:sz w:val="22"/>
          <w:szCs w:val="22"/>
          <w:lang w:val="de-DE"/>
        </w:rPr>
      </w:pPr>
    </w:p>
    <w:p w:rsidR="0033460E" w:rsidRDefault="00665AA1" w:rsidP="001303C4">
      <w:pPr>
        <w:pStyle w:val="PlainText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  <w:u w:val="single"/>
        </w:rPr>
        <w:t>Martinsried</w:t>
      </w:r>
      <w:proofErr w:type="spellEnd"/>
      <w:r>
        <w:rPr>
          <w:rFonts w:ascii="Arial" w:hAnsi="Arial"/>
          <w:b/>
          <w:bCs/>
          <w:sz w:val="24"/>
          <w:szCs w:val="24"/>
          <w:u w:val="single"/>
        </w:rPr>
        <w:t>, 12 marzo 2019</w:t>
      </w:r>
      <w:r>
        <w:rPr>
          <w:rFonts w:ascii="Arial" w:hAnsi="Arial"/>
          <w:b/>
          <w:bCs/>
          <w:sz w:val="24"/>
          <w:szCs w:val="24"/>
        </w:rPr>
        <w:t xml:space="preserve"> – Tebis, leader mondiale nella fornitura di tecnologie software CAD/CAM e MES e soluzioni di processo per la produzione di stampi, modelli e </w:t>
      </w:r>
      <w:proofErr w:type="gramStart"/>
      <w:r>
        <w:rPr>
          <w:rFonts w:ascii="Arial" w:hAnsi="Arial"/>
          <w:b/>
          <w:bCs/>
          <w:sz w:val="24"/>
          <w:szCs w:val="24"/>
        </w:rPr>
        <w:t>componenti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meccanici, lancerà a fine marzo l’ultima versione del suo software CAD-CAM.</w:t>
      </w:r>
      <w:r>
        <w:rPr>
          <w:rFonts w:ascii="Arial" w:hAnsi="Arial"/>
          <w:b/>
          <w:bCs/>
          <w:sz w:val="24"/>
          <w:szCs w:val="24"/>
        </w:rPr>
        <w:cr/>
      </w:r>
      <w:r>
        <w:rPr>
          <w:rFonts w:ascii="Arial" w:hAnsi="Arial"/>
          <w:b/>
          <w:bCs/>
          <w:sz w:val="24"/>
          <w:szCs w:val="24"/>
        </w:rPr>
        <w:br/>
        <w:t xml:space="preserve">La 4.0 R7 introdurrà nuove funzioni per la rottura automatica degli spigoli a </w:t>
      </w:r>
      <w:proofErr w:type="gramStart"/>
      <w:r>
        <w:rPr>
          <w:rFonts w:ascii="Arial" w:hAnsi="Arial"/>
          <w:b/>
          <w:bCs/>
          <w:sz w:val="24"/>
          <w:szCs w:val="24"/>
        </w:rPr>
        <w:t>5</w:t>
      </w:r>
      <w:proofErr w:type="gramEnd"/>
      <w:r>
        <w:rPr>
          <w:rFonts w:ascii="Arial" w:hAnsi="Arial"/>
          <w:b/>
          <w:bCs/>
          <w:sz w:val="24"/>
          <w:szCs w:val="24"/>
        </w:rPr>
        <w:t xml:space="preserve"> assi pienamente integrate nella tecnologia Tebis di </w:t>
      </w:r>
      <w:proofErr w:type="spellStart"/>
      <w:r>
        <w:rPr>
          <w:rFonts w:ascii="Arial" w:hAnsi="Arial"/>
          <w:b/>
          <w:bCs/>
          <w:sz w:val="24"/>
          <w:szCs w:val="24"/>
        </w:rPr>
        <w:t>template</w:t>
      </w:r>
      <w:proofErr w:type="spellEnd"/>
      <w:r>
        <w:rPr>
          <w:rFonts w:ascii="Arial" w:hAnsi="Arial"/>
          <w:b/>
          <w:bCs/>
          <w:sz w:val="24"/>
          <w:szCs w:val="24"/>
        </w:rPr>
        <w:t>, preparazione alla produzione e fresatura.</w:t>
      </w:r>
    </w:p>
    <w:p w:rsidR="00E82FFD" w:rsidRDefault="00066A58" w:rsidP="001303C4">
      <w:pPr>
        <w:pStyle w:val="PlainTex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 </w:t>
      </w:r>
    </w:p>
    <w:p w:rsidR="005E7EFB" w:rsidRPr="00D36188" w:rsidRDefault="0033460E" w:rsidP="005E7EFB">
      <w:pPr>
        <w:pStyle w:val="intro"/>
        <w:shd w:val="clear" w:color="auto" w:fill="FFFFFF"/>
        <w:rPr>
          <w:rFonts w:ascii="Arial" w:hAnsi="Arial" w:cs="Arial"/>
          <w:u w:val="single"/>
          <w:shd w:val="clear" w:color="auto" w:fill="FFFFFF"/>
        </w:rPr>
      </w:pPr>
      <w:r>
        <w:rPr>
          <w:rFonts w:ascii="Arial" w:hAnsi="Arial"/>
          <w:u w:val="single"/>
          <w:shd w:val="clear" w:color="auto" w:fill="FFFFFF"/>
        </w:rPr>
        <w:t>Un plus quando si parla di performance</w:t>
      </w:r>
    </w:p>
    <w:p w:rsidR="00F1170E" w:rsidRDefault="0033460E" w:rsidP="00F1170E">
      <w:pPr>
        <w:pStyle w:val="intro"/>
        <w:shd w:val="clear" w:color="auto" w:fill="FFFFFF"/>
        <w:rPr>
          <w:rFonts w:ascii="Arial" w:hAnsi="Arial" w:cs="Arial"/>
          <w:shd w:val="clear" w:color="auto" w:fill="FFFFFF"/>
        </w:rPr>
      </w:pPr>
      <w:r>
        <w:rPr>
          <w:rFonts w:ascii="Arial" w:hAnsi="Arial"/>
          <w:shd w:val="clear" w:color="auto" w:fill="FFFFFF"/>
        </w:rPr>
        <w:t xml:space="preserve">La nuova soluzione Tebis per la smussatura automatica a </w:t>
      </w:r>
      <w:proofErr w:type="gramStart"/>
      <w:r>
        <w:rPr>
          <w:rFonts w:ascii="Arial" w:hAnsi="Arial"/>
          <w:shd w:val="clear" w:color="auto" w:fill="FFFFFF"/>
        </w:rPr>
        <w:t>5</w:t>
      </w:r>
      <w:proofErr w:type="gramEnd"/>
      <w:r>
        <w:rPr>
          <w:rFonts w:ascii="Arial" w:hAnsi="Arial"/>
          <w:shd w:val="clear" w:color="auto" w:fill="FFFFFF"/>
        </w:rPr>
        <w:t xml:space="preserve"> assi permette di ridurre in misura considerevole gli interventi di ripresa manuale degli stampi e di sfruttare al meglio le performance del parco macchine.   </w:t>
      </w:r>
      <w:proofErr w:type="gramStart"/>
      <w:r>
        <w:rPr>
          <w:rFonts w:ascii="Arial" w:hAnsi="Arial"/>
          <w:shd w:val="clear" w:color="auto" w:fill="FFFFFF"/>
        </w:rPr>
        <w:t xml:space="preserve">Fabian Jud, </w:t>
      </w:r>
      <w:proofErr w:type="spellStart"/>
      <w:r>
        <w:rPr>
          <w:rFonts w:ascii="Arial" w:hAnsi="Arial"/>
          <w:shd w:val="clear" w:color="auto" w:fill="FFFFFF"/>
        </w:rPr>
        <w:t>product</w:t>
      </w:r>
      <w:proofErr w:type="spellEnd"/>
      <w:r>
        <w:rPr>
          <w:rFonts w:ascii="Arial" w:hAnsi="Arial"/>
          <w:shd w:val="clear" w:color="auto" w:fill="FFFFFF"/>
        </w:rPr>
        <w:t xml:space="preserve"> manager di Tebis, dichiara: “Molti utenti di sistemi CAD/CAM eseguono ancora manualmente le operazioni di rottura degli spigoli</w:t>
      </w:r>
      <w:proofErr w:type="gramEnd"/>
      <w:r>
        <w:rPr>
          <w:rFonts w:ascii="Arial" w:hAnsi="Arial"/>
          <w:shd w:val="clear" w:color="auto" w:fill="FFFFFF"/>
        </w:rPr>
        <w:t>. Grazie a questa nuova soluzione, i cui compagni ideali di lavoro sono le frese sferiche e quelle coniche, il programmatore può generare automaticamente percorsi utensili di smussatura nel software CAD-CAM ed eseguirli in macchina.</w:t>
      </w:r>
      <w:proofErr w:type="gramStart"/>
      <w:r>
        <w:rPr>
          <w:rFonts w:ascii="Arial" w:hAnsi="Arial"/>
          <w:shd w:val="clear" w:color="auto" w:fill="FFFFFF"/>
        </w:rPr>
        <w:t>”</w:t>
      </w:r>
      <w:proofErr w:type="gramEnd"/>
    </w:p>
    <w:p w:rsidR="00D36188" w:rsidRPr="00D36188" w:rsidRDefault="00D36188" w:rsidP="00F1170E">
      <w:pPr>
        <w:pStyle w:val="intro"/>
        <w:shd w:val="clear" w:color="auto" w:fill="FFFFFF"/>
        <w:rPr>
          <w:rFonts w:ascii="Arial" w:hAnsi="Arial" w:cs="Arial"/>
          <w:u w:val="single"/>
          <w:shd w:val="clear" w:color="auto" w:fill="FFFFFF"/>
        </w:rPr>
      </w:pPr>
      <w:r>
        <w:rPr>
          <w:rFonts w:ascii="Arial" w:hAnsi="Arial"/>
          <w:u w:val="single"/>
          <w:shd w:val="clear" w:color="auto" w:fill="FFFFFF"/>
        </w:rPr>
        <w:t xml:space="preserve">Preparazione semplice e veloce dei </w:t>
      </w:r>
      <w:proofErr w:type="gramStart"/>
      <w:r>
        <w:rPr>
          <w:rFonts w:ascii="Arial" w:hAnsi="Arial"/>
          <w:u w:val="single"/>
          <w:shd w:val="clear" w:color="auto" w:fill="FFFFFF"/>
        </w:rPr>
        <w:t>componenti</w:t>
      </w:r>
      <w:proofErr w:type="gramEnd"/>
    </w:p>
    <w:p w:rsidR="00D36188" w:rsidRDefault="00D36188" w:rsidP="00F1170E">
      <w:pPr>
        <w:pStyle w:val="intro"/>
        <w:shd w:val="clear" w:color="auto" w:fill="FFFFFF"/>
        <w:rPr>
          <w:rFonts w:ascii="Arial" w:hAnsi="Arial" w:cs="Arial"/>
          <w:shd w:val="clear" w:color="auto" w:fill="FFFFFF"/>
        </w:rPr>
      </w:pPr>
      <w:r>
        <w:rPr>
          <w:rFonts w:ascii="Arial" w:hAnsi="Arial"/>
          <w:shd w:val="clear" w:color="auto" w:fill="FFFFFF"/>
        </w:rPr>
        <w:t xml:space="preserve">Con la nuova funzione, la preparazione del </w:t>
      </w:r>
      <w:proofErr w:type="gramStart"/>
      <w:r>
        <w:rPr>
          <w:rFonts w:ascii="Arial" w:hAnsi="Arial"/>
          <w:shd w:val="clear" w:color="auto" w:fill="FFFFFF"/>
        </w:rPr>
        <w:t>componente</w:t>
      </w:r>
      <w:proofErr w:type="gramEnd"/>
      <w:r>
        <w:rPr>
          <w:rFonts w:ascii="Arial" w:hAnsi="Arial"/>
          <w:shd w:val="clear" w:color="auto" w:fill="FFFFFF"/>
        </w:rPr>
        <w:t xml:space="preserve"> non richiede alcuna conoscenza tecnica a livello di progettazione. È sufficiente selezionare il pezzo: tutti gli spigoli vivi </w:t>
      </w:r>
      <w:proofErr w:type="gramStart"/>
      <w:r>
        <w:rPr>
          <w:rFonts w:ascii="Arial" w:hAnsi="Arial"/>
          <w:shd w:val="clear" w:color="auto" w:fill="FFFFFF"/>
        </w:rPr>
        <w:t>verranno</w:t>
      </w:r>
      <w:proofErr w:type="gramEnd"/>
      <w:r>
        <w:rPr>
          <w:rFonts w:ascii="Arial" w:hAnsi="Arial"/>
          <w:shd w:val="clear" w:color="auto" w:fill="FFFFFF"/>
        </w:rPr>
        <w:t xml:space="preserve"> automaticamente rilevati e memorizzati. All’occorrenza, è possibile applicare i filtri per limitare le parti da identificare. Ad esempio, si possono escludere dalla lavorazione i fori che devono essere svasati e che perciò saranno sbavati </w:t>
      </w:r>
      <w:proofErr w:type="gramStart"/>
      <w:r>
        <w:rPr>
          <w:rFonts w:ascii="Arial" w:hAnsi="Arial"/>
          <w:shd w:val="clear" w:color="auto" w:fill="FFFFFF"/>
        </w:rPr>
        <w:t>successivamente</w:t>
      </w:r>
      <w:proofErr w:type="gramEnd"/>
      <w:r>
        <w:rPr>
          <w:rFonts w:ascii="Arial" w:hAnsi="Arial"/>
          <w:shd w:val="clear" w:color="auto" w:fill="FFFFFF"/>
        </w:rPr>
        <w:t xml:space="preserve">, durante il processo di foratura. </w:t>
      </w:r>
    </w:p>
    <w:p w:rsidR="00D36188" w:rsidRDefault="00D36188" w:rsidP="00F1170E">
      <w:pPr>
        <w:pStyle w:val="intro"/>
        <w:shd w:val="clear" w:color="auto" w:fill="FFFFFF"/>
        <w:rPr>
          <w:rFonts w:ascii="Arial" w:hAnsi="Arial" w:cs="Arial"/>
          <w:u w:val="single"/>
          <w:shd w:val="clear" w:color="auto" w:fill="FFFFFF"/>
        </w:rPr>
      </w:pPr>
      <w:r>
        <w:rPr>
          <w:rFonts w:ascii="Arial" w:hAnsi="Arial"/>
          <w:u w:val="single"/>
          <w:shd w:val="clear" w:color="auto" w:fill="FFFFFF"/>
        </w:rPr>
        <w:t xml:space="preserve">Piena integrazione con i </w:t>
      </w:r>
      <w:proofErr w:type="spellStart"/>
      <w:r>
        <w:rPr>
          <w:rFonts w:ascii="Arial" w:hAnsi="Arial"/>
          <w:u w:val="single"/>
          <w:shd w:val="clear" w:color="auto" w:fill="FFFFFF"/>
        </w:rPr>
        <w:t>template</w:t>
      </w:r>
      <w:proofErr w:type="spellEnd"/>
      <w:r>
        <w:rPr>
          <w:rFonts w:ascii="Arial" w:hAnsi="Arial"/>
          <w:u w:val="single"/>
          <w:shd w:val="clear" w:color="auto" w:fill="FFFFFF"/>
        </w:rPr>
        <w:t xml:space="preserve"> di Tebis</w:t>
      </w:r>
    </w:p>
    <w:p w:rsidR="006F03A6" w:rsidRDefault="006F03A6" w:rsidP="00F1170E">
      <w:pPr>
        <w:pStyle w:val="intro"/>
        <w:shd w:val="clear" w:color="auto" w:fill="FFFFFF"/>
        <w:rPr>
          <w:rFonts w:ascii="Arial" w:hAnsi="Arial" w:cs="Arial"/>
          <w:shd w:val="clear" w:color="auto" w:fill="FFFFFF"/>
        </w:rPr>
      </w:pPr>
      <w:r>
        <w:rPr>
          <w:rFonts w:ascii="Arial" w:hAnsi="Arial"/>
          <w:shd w:val="clear" w:color="auto" w:fill="FFFFFF"/>
        </w:rPr>
        <w:t xml:space="preserve">La nuova funzione di sbavatura elimina la necessità di scegliere le curve una per una o di configurare l’utensile in modo interattivo. Grazie ai dati strutturati e alla selezione automatica degli elementi, l’utensile è in grado di trovare da solo l’approccio ottimale. Se si utilizzano frese </w:t>
      </w:r>
      <w:proofErr w:type="gramStart"/>
      <w:r>
        <w:rPr>
          <w:rFonts w:ascii="Arial" w:hAnsi="Arial"/>
          <w:shd w:val="clear" w:color="auto" w:fill="FFFFFF"/>
        </w:rPr>
        <w:t>sferiche</w:t>
      </w:r>
      <w:proofErr w:type="gramEnd"/>
      <w:r>
        <w:rPr>
          <w:rFonts w:ascii="Arial" w:hAnsi="Arial"/>
          <w:shd w:val="clear" w:color="auto" w:fill="FFFFFF"/>
        </w:rPr>
        <w:t xml:space="preserve"> è integrata anche la fresatura anticollisione a 5 assi continui.</w:t>
      </w:r>
    </w:p>
    <w:p w:rsidR="006F03A6" w:rsidRPr="006F03A6" w:rsidRDefault="006E6C9D" w:rsidP="00F1170E">
      <w:pPr>
        <w:pStyle w:val="intro"/>
        <w:shd w:val="clear" w:color="auto" w:fill="FFFFFF"/>
        <w:rPr>
          <w:rFonts w:ascii="Arial" w:hAnsi="Arial" w:cs="Arial"/>
          <w:u w:val="single"/>
          <w:shd w:val="clear" w:color="auto" w:fill="FFFFFF"/>
        </w:rPr>
      </w:pPr>
      <w:r>
        <w:rPr>
          <w:rFonts w:ascii="Arial" w:hAnsi="Arial"/>
          <w:u w:val="single"/>
          <w:shd w:val="clear" w:color="auto" w:fill="FFFFFF"/>
        </w:rPr>
        <w:t xml:space="preserve">Ampia gamma di applicazioni </w:t>
      </w:r>
    </w:p>
    <w:p w:rsidR="006F03A6" w:rsidRDefault="006F03A6" w:rsidP="00F1170E">
      <w:pPr>
        <w:pStyle w:val="intro"/>
        <w:shd w:val="clear" w:color="auto" w:fill="FFFFFF"/>
        <w:rPr>
          <w:rFonts w:ascii="Arial" w:hAnsi="Arial" w:cs="Arial"/>
          <w:shd w:val="clear" w:color="auto" w:fill="FFFFFF"/>
        </w:rPr>
      </w:pPr>
      <w:r>
        <w:rPr>
          <w:rFonts w:ascii="Arial" w:hAnsi="Arial"/>
          <w:shd w:val="clear" w:color="auto" w:fill="FFFFFF"/>
        </w:rPr>
        <w:t xml:space="preserve">La nuova soluzione è adatta sia per la lavorazione a </w:t>
      </w:r>
      <w:proofErr w:type="gramStart"/>
      <w:r>
        <w:rPr>
          <w:rFonts w:ascii="Arial" w:hAnsi="Arial"/>
          <w:shd w:val="clear" w:color="auto" w:fill="FFFFFF"/>
        </w:rPr>
        <w:t>5</w:t>
      </w:r>
      <w:proofErr w:type="gramEnd"/>
      <w:r>
        <w:rPr>
          <w:rFonts w:ascii="Arial" w:hAnsi="Arial"/>
          <w:shd w:val="clear" w:color="auto" w:fill="FFFFFF"/>
        </w:rPr>
        <w:t xml:space="preserve"> assi continui che per quella a 3 assi con assi posizionati, poiché naturalmente è possibile specificare anche un approccio fisso. L’uso di macchine a più teste non pone alcun problema: che si desideri eseguire la sbavatura a </w:t>
      </w:r>
      <w:proofErr w:type="gramStart"/>
      <w:r>
        <w:rPr>
          <w:rFonts w:ascii="Arial" w:hAnsi="Arial"/>
          <w:shd w:val="clear" w:color="auto" w:fill="FFFFFF"/>
        </w:rPr>
        <w:t>3</w:t>
      </w:r>
      <w:proofErr w:type="gramEnd"/>
      <w:r>
        <w:rPr>
          <w:rFonts w:ascii="Arial" w:hAnsi="Arial"/>
          <w:shd w:val="clear" w:color="auto" w:fill="FFFFFF"/>
        </w:rPr>
        <w:t xml:space="preserve"> assi, a 5 assi o con testa angolare, vengono </w:t>
      </w:r>
      <w:r>
        <w:rPr>
          <w:rFonts w:ascii="Arial" w:hAnsi="Arial"/>
          <w:shd w:val="clear" w:color="auto" w:fill="FFFFFF"/>
        </w:rPr>
        <w:lastRenderedPageBreak/>
        <w:t xml:space="preserve">elaborati solo i percorsi utensile che possono essere eseguiti senza collisioni con la testa e l’orientamento selezionati. Le operazioni a </w:t>
      </w:r>
      <w:proofErr w:type="gramStart"/>
      <w:r>
        <w:rPr>
          <w:rFonts w:ascii="Arial" w:hAnsi="Arial"/>
          <w:shd w:val="clear" w:color="auto" w:fill="FFFFFF"/>
        </w:rPr>
        <w:t>3</w:t>
      </w:r>
      <w:proofErr w:type="gramEnd"/>
      <w:r>
        <w:rPr>
          <w:rFonts w:ascii="Arial" w:hAnsi="Arial"/>
          <w:shd w:val="clear" w:color="auto" w:fill="FFFFFF"/>
        </w:rPr>
        <w:t xml:space="preserve"> assi e 5 assi continui possono essere combinate in modo da ridurre al minimo i movimenti degli utensili e le passate di svincolo. </w:t>
      </w:r>
    </w:p>
    <w:p w:rsidR="00190C4E" w:rsidRPr="006F03A6" w:rsidRDefault="00190C4E" w:rsidP="00F1170E">
      <w:pPr>
        <w:pStyle w:val="intro"/>
        <w:shd w:val="clear" w:color="auto" w:fill="FFFFFF"/>
        <w:rPr>
          <w:rFonts w:ascii="Arial" w:hAnsi="Arial" w:cs="Arial"/>
          <w:shd w:val="clear" w:color="auto" w:fill="FFFFFF"/>
        </w:rPr>
      </w:pPr>
      <w:r>
        <w:rPr>
          <w:rFonts w:ascii="Arial" w:hAnsi="Arial"/>
          <w:shd w:val="clear" w:color="auto" w:fill="FFFFFF"/>
        </w:rPr>
        <w:t xml:space="preserve">La nuova funzionalità si presta a una molteplicità di applicazioni, che vanno dalla sbavatura di </w:t>
      </w:r>
      <w:proofErr w:type="gramStart"/>
      <w:r>
        <w:rPr>
          <w:rFonts w:ascii="Arial" w:hAnsi="Arial"/>
          <w:shd w:val="clear" w:color="auto" w:fill="FFFFFF"/>
        </w:rPr>
        <w:t>componenti</w:t>
      </w:r>
      <w:proofErr w:type="gramEnd"/>
      <w:r>
        <w:rPr>
          <w:rFonts w:ascii="Arial" w:hAnsi="Arial"/>
          <w:shd w:val="clear" w:color="auto" w:fill="FFFFFF"/>
        </w:rPr>
        <w:t xml:space="preserve"> prismatici alle lavorazioni meccaniche, dalla produzione di stampi fino alla lavorazione rapida di componenti complessi. </w:t>
      </w:r>
    </w:p>
    <w:p w:rsidR="0033460E" w:rsidRPr="0014082C" w:rsidRDefault="0033460E" w:rsidP="0033460E">
      <w:pPr>
        <w:pStyle w:val="NormalWeb"/>
        <w:shd w:val="clear" w:color="auto" w:fill="FFFFFF"/>
        <w:rPr>
          <w:rFonts w:ascii="Arial" w:hAnsi="Arial" w:cs="Arial"/>
          <w:bCs/>
          <w:u w:val="single"/>
        </w:rPr>
      </w:pPr>
      <w:r>
        <w:rPr>
          <w:rFonts w:ascii="Arial" w:hAnsi="Arial"/>
          <w:shd w:val="clear" w:color="auto" w:fill="FFFFFF"/>
        </w:rPr>
        <w:t>*</w:t>
      </w:r>
      <w:r>
        <w:rPr>
          <w:u w:val="single"/>
        </w:rPr>
        <w:t xml:space="preserve"> </w:t>
      </w:r>
      <w:r>
        <w:rPr>
          <w:rFonts w:ascii="Arial" w:hAnsi="Arial"/>
          <w:bCs/>
          <w:u w:val="single"/>
        </w:rPr>
        <w:t>Nota per i redattori:</w:t>
      </w:r>
    </w:p>
    <w:p w:rsidR="005E22AD" w:rsidRPr="0014082C" w:rsidRDefault="0033460E" w:rsidP="000565FE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>
        <w:rPr>
          <w:i/>
        </w:rPr>
        <w:t xml:space="preserve">La panoramica completa delle funzioni principali della Release </w:t>
      </w:r>
      <w:proofErr w:type="gramStart"/>
      <w:r>
        <w:rPr>
          <w:i/>
        </w:rPr>
        <w:t>7</w:t>
      </w:r>
      <w:proofErr w:type="gramEnd"/>
      <w:r>
        <w:rPr>
          <w:i/>
        </w:rPr>
        <w:t xml:space="preserve">, compresi i miglioramenti a livello di precisione CNC o di qualità delle superfici, si trova nel comunicato stampa “Tebis presenta la Versione 4.0 Release 7” datata 12/3, oppure sul sito web di Tebis. </w:t>
      </w:r>
    </w:p>
    <w:p w:rsidR="000565FE" w:rsidRDefault="000565FE" w:rsidP="004C12FB">
      <w:pPr>
        <w:spacing w:after="480"/>
        <w:rPr>
          <w:rFonts w:cs="Arial"/>
          <w:b/>
          <w:sz w:val="32"/>
          <w:szCs w:val="32"/>
        </w:rPr>
      </w:pPr>
      <w:bookmarkStart w:id="1" w:name="_GoBack"/>
      <w:bookmarkEnd w:id="1"/>
    </w:p>
    <w:p w:rsidR="005E22AD" w:rsidRDefault="005E22AD" w:rsidP="004C12FB">
      <w:pPr>
        <w:spacing w:after="480"/>
        <w:rPr>
          <w:rFonts w:cs="Arial"/>
          <w:b/>
          <w:sz w:val="32"/>
          <w:szCs w:val="32"/>
        </w:rPr>
      </w:pPr>
    </w:p>
    <w:p w:rsidR="00025EB1" w:rsidRDefault="00025EB1">
      <w:pPr>
        <w:spacing w:after="0"/>
        <w:rPr>
          <w:rFonts w:cs="Arial"/>
          <w:b/>
          <w:sz w:val="32"/>
          <w:szCs w:val="32"/>
        </w:rPr>
      </w:pPr>
      <w:r>
        <w:br w:type="page"/>
      </w:r>
    </w:p>
    <w:p w:rsidR="00EA79F3" w:rsidRDefault="00FF2EC1" w:rsidP="004C12FB">
      <w:pPr>
        <w:spacing w:after="480"/>
        <w:rPr>
          <w:rFonts w:cs="Arial"/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Immagini</w:t>
      </w:r>
    </w:p>
    <w:p w:rsidR="005E22AD" w:rsidRPr="00025EB1" w:rsidRDefault="00623DCB" w:rsidP="00025EB1">
      <w:pPr>
        <w:rPr>
          <w:rFonts w:cs="Arial"/>
          <w:noProof/>
        </w:rPr>
      </w:pPr>
      <w:r>
        <w:rPr>
          <w:noProof/>
          <w:lang w:val="de-DE" w:eastAsia="zh-CN"/>
        </w:rPr>
        <w:drawing>
          <wp:inline distT="0" distB="0" distL="0" distR="0" wp14:anchorId="42638DAD" wp14:editId="003EEE28">
            <wp:extent cx="1267460" cy="1901190"/>
            <wp:effectExtent l="0" t="0" r="8890" b="3810"/>
            <wp:docPr id="1" name="Grafik 1" descr="https://tebis.pixxio.media/workspace/pixxio/tt.php?q=90&amp;h=200&amp;src=/workspace/pixxio/fileArchiv/z3/Z3FjQLMZZhBWKU9M5M__1525678155_3764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bis.pixxio.media/workspace/pixxio/tt.php?q=90&amp;h=200&amp;src=/workspace/pixxio/fileArchiv/z3/Z3FjQLMZZhBWKU9M5M__1525678155_37643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90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EB1" w:rsidRPr="0014082C" w:rsidRDefault="00025EB1" w:rsidP="00025EB1">
      <w:pPr>
        <w:rPr>
          <w:rFonts w:cs="Arial"/>
          <w:b/>
        </w:rPr>
      </w:pPr>
      <w:r>
        <w:rPr>
          <w:b/>
        </w:rPr>
        <w:t xml:space="preserve">Immagine </w:t>
      </w:r>
      <w:proofErr w:type="gramStart"/>
      <w:r>
        <w:rPr>
          <w:b/>
        </w:rPr>
        <w:t>1</w:t>
      </w:r>
      <w:proofErr w:type="gramEnd"/>
    </w:p>
    <w:p w:rsidR="005E22AD" w:rsidRPr="0014082C" w:rsidRDefault="00C7431E" w:rsidP="005E22AD">
      <w:pPr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Fabian Jud, </w:t>
      </w:r>
      <w:proofErr w:type="spellStart"/>
      <w:r>
        <w:rPr>
          <w:i/>
          <w:sz w:val="22"/>
          <w:szCs w:val="22"/>
        </w:rPr>
        <w:t>product</w:t>
      </w:r>
      <w:proofErr w:type="spellEnd"/>
      <w:r>
        <w:rPr>
          <w:i/>
          <w:sz w:val="22"/>
          <w:szCs w:val="22"/>
        </w:rPr>
        <w:t xml:space="preserve"> manager di Tebis </w:t>
      </w:r>
      <w:proofErr w:type="spellStart"/>
      <w:r>
        <w:rPr>
          <w:i/>
          <w:sz w:val="22"/>
          <w:szCs w:val="22"/>
        </w:rPr>
        <w:t>Technische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Informationssysteme</w:t>
      </w:r>
      <w:proofErr w:type="spellEnd"/>
      <w:r>
        <w:rPr>
          <w:i/>
          <w:sz w:val="22"/>
          <w:szCs w:val="22"/>
        </w:rPr>
        <w:t xml:space="preserve"> AG, </w:t>
      </w:r>
      <w:proofErr w:type="spellStart"/>
      <w:r>
        <w:rPr>
          <w:i/>
          <w:sz w:val="22"/>
          <w:szCs w:val="22"/>
        </w:rPr>
        <w:t>Martinsried</w:t>
      </w:r>
      <w:proofErr w:type="spellEnd"/>
    </w:p>
    <w:p w:rsidR="005E22AD" w:rsidRDefault="005E22AD" w:rsidP="005E22AD">
      <w:pPr>
        <w:rPr>
          <w:rFonts w:cs="Arial"/>
          <w:b/>
          <w:sz w:val="32"/>
          <w:szCs w:val="32"/>
        </w:rPr>
      </w:pPr>
      <w:r>
        <w:rPr>
          <w:sz w:val="22"/>
          <w:szCs w:val="22"/>
        </w:rPr>
        <w:t xml:space="preserve"> (Immagine: Tebis AG)</w:t>
      </w:r>
    </w:p>
    <w:p w:rsidR="005E22AD" w:rsidRPr="0006754B" w:rsidRDefault="005E22AD" w:rsidP="005E22AD">
      <w:pPr>
        <w:rPr>
          <w:rFonts w:cs="Arial"/>
          <w:b/>
          <w:sz w:val="32"/>
          <w:szCs w:val="32"/>
        </w:rPr>
      </w:pPr>
    </w:p>
    <w:p w:rsidR="006B51A8" w:rsidRPr="0006754B" w:rsidRDefault="000845FB" w:rsidP="00EA79F3">
      <w:pPr>
        <w:rPr>
          <w:rFonts w:cs="Arial"/>
          <w:b/>
        </w:rPr>
      </w:pPr>
      <w:r>
        <w:rPr>
          <w:b/>
          <w:noProof/>
          <w:lang w:val="de-DE" w:eastAsia="zh-CN"/>
        </w:rPr>
        <w:drawing>
          <wp:inline distT="0" distB="0" distL="0" distR="0" wp14:anchorId="6321184F" wp14:editId="07AE773A">
            <wp:extent cx="1929600" cy="1450800"/>
            <wp:effectExtent l="0" t="0" r="0" b="0"/>
            <wp:docPr id="3" name="Grafik 3" descr="P:\marketing\INTERN\PRESSE\Pressemitteilungen\2019_5-Achsen-Entgraten_R7\CAD Entgraten mit Tebis_Bauteilkanten automatisch erkennen und Bohrungen auf Wunsch ausschließe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marketing\INTERN\PRESSE\Pressemitteilungen\2019_5-Achsen-Entgraten_R7\CAD Entgraten mit Tebis_Bauteilkanten automatisch erkennen und Bohrungen auf Wunsch ausschließen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029" w:rsidRPr="0006754B" w:rsidRDefault="00B77029" w:rsidP="00EA79F3">
      <w:pPr>
        <w:rPr>
          <w:rFonts w:cs="Arial"/>
          <w:b/>
        </w:rPr>
      </w:pPr>
      <w:r>
        <w:rPr>
          <w:b/>
        </w:rPr>
        <w:t xml:space="preserve">Immagine 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 Smussatura CAD con Tebis</w:t>
      </w:r>
    </w:p>
    <w:p w:rsidR="000845FB" w:rsidRDefault="000845FB" w:rsidP="009E3A80">
      <w:pPr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Gli spigoli dei </w:t>
      </w:r>
      <w:proofErr w:type="gramStart"/>
      <w:r>
        <w:rPr>
          <w:i/>
          <w:sz w:val="22"/>
          <w:szCs w:val="22"/>
        </w:rPr>
        <w:t>componenti</w:t>
      </w:r>
      <w:proofErr w:type="gramEnd"/>
      <w:r>
        <w:rPr>
          <w:i/>
          <w:sz w:val="22"/>
          <w:szCs w:val="22"/>
        </w:rPr>
        <w:t xml:space="preserve"> vengono riconosciuti automaticamente ed è possibile escludere i fori</w:t>
      </w:r>
    </w:p>
    <w:p w:rsidR="00B77029" w:rsidRPr="0006754B" w:rsidRDefault="009E3A80" w:rsidP="009E3A80">
      <w:pPr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(Immagine: Tebis AG)</w:t>
      </w:r>
    </w:p>
    <w:p w:rsidR="0006754B" w:rsidRPr="0006754B" w:rsidRDefault="0006754B" w:rsidP="009E3A80">
      <w:pPr>
        <w:rPr>
          <w:rFonts w:cs="Arial"/>
          <w:sz w:val="22"/>
          <w:szCs w:val="22"/>
        </w:rPr>
      </w:pPr>
    </w:p>
    <w:p w:rsidR="0006754B" w:rsidRPr="0006754B" w:rsidRDefault="000845FB" w:rsidP="009E3A80">
      <w:pPr>
        <w:rPr>
          <w:rFonts w:cs="Arial"/>
          <w:bCs/>
          <w:sz w:val="22"/>
          <w:szCs w:val="22"/>
        </w:rPr>
      </w:pPr>
      <w:r>
        <w:rPr>
          <w:bCs/>
          <w:noProof/>
          <w:sz w:val="22"/>
          <w:szCs w:val="22"/>
          <w:lang w:val="de-DE" w:eastAsia="zh-CN"/>
        </w:rPr>
        <w:drawing>
          <wp:inline distT="0" distB="0" distL="0" distR="0" wp14:anchorId="4B20AE75" wp14:editId="3FD195CC">
            <wp:extent cx="1929600" cy="1450800"/>
            <wp:effectExtent l="0" t="0" r="0" b="0"/>
            <wp:docPr id="4" name="Grafik 4" descr="P:\marketing\INTERN\PRESSE\Pressemitteilungen\2019_5-Achsen-Entgraten_R7\CAD Entgraten mit Tebis_Auch für komplexe Bauteile geeigne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marketing\INTERN\PRESSE\Pressemitteilungen\2019_5-Achsen-Entgraten_R7\CAD Entgraten mit Tebis_Auch für komplexe Bauteile geeignet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5FB" w:rsidRDefault="0006754B" w:rsidP="000845FB">
      <w:pPr>
        <w:rPr>
          <w:rFonts w:cs="Arial"/>
          <w:b/>
        </w:rPr>
      </w:pPr>
      <w:r>
        <w:rPr>
          <w:b/>
        </w:rPr>
        <w:t xml:space="preserve">Immagine </w:t>
      </w:r>
      <w:proofErr w:type="gramStart"/>
      <w:r>
        <w:rPr>
          <w:b/>
        </w:rPr>
        <w:t>3</w:t>
      </w:r>
      <w:proofErr w:type="gramEnd"/>
      <w:r>
        <w:rPr>
          <w:b/>
        </w:rPr>
        <w:t xml:space="preserve"> Smussatura CAD con Tebis</w:t>
      </w:r>
    </w:p>
    <w:p w:rsidR="000845FB" w:rsidRPr="000845FB" w:rsidRDefault="00DF586A" w:rsidP="000845FB">
      <w:pPr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L’analisi degli spigoli in Tebis è adatta anche per i </w:t>
      </w:r>
      <w:proofErr w:type="gramStart"/>
      <w:r>
        <w:rPr>
          <w:i/>
          <w:sz w:val="22"/>
          <w:szCs w:val="22"/>
        </w:rPr>
        <w:t>componenti</w:t>
      </w:r>
      <w:proofErr w:type="gramEnd"/>
      <w:r>
        <w:rPr>
          <w:i/>
          <w:sz w:val="22"/>
          <w:szCs w:val="22"/>
        </w:rPr>
        <w:t xml:space="preserve"> complessi</w:t>
      </w:r>
    </w:p>
    <w:p w:rsidR="0006754B" w:rsidRPr="0006754B" w:rsidRDefault="000845FB" w:rsidP="000845FB">
      <w:pPr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(Immagine: Tebis AG)</w:t>
      </w:r>
    </w:p>
    <w:p w:rsidR="0006754B" w:rsidRPr="0006754B" w:rsidRDefault="0006754B" w:rsidP="00EA79F3">
      <w:pPr>
        <w:rPr>
          <w:rFonts w:cs="Arial"/>
          <w:b/>
          <w:noProof/>
        </w:rPr>
      </w:pPr>
    </w:p>
    <w:p w:rsidR="009E3A80" w:rsidRPr="0006754B" w:rsidRDefault="000845FB" w:rsidP="0014082C">
      <w:pPr>
        <w:keepNext/>
        <w:rPr>
          <w:rFonts w:cs="Arial"/>
          <w:b/>
        </w:rPr>
      </w:pPr>
      <w:r>
        <w:rPr>
          <w:b/>
          <w:noProof/>
          <w:lang w:val="de-DE" w:eastAsia="zh-CN"/>
        </w:rPr>
        <w:drawing>
          <wp:inline distT="0" distB="0" distL="0" distR="0" wp14:anchorId="24A47CB9" wp14:editId="5551935B">
            <wp:extent cx="1929600" cy="1450800"/>
            <wp:effectExtent l="0" t="0" r="0" b="0"/>
            <wp:docPr id="5" name="Grafik 5" descr="P:\marketing\INTERN\PRESSE\Pressemitteilungen\2019_5-Achsen-Entgraten_R7\CAM Entgraten mit Tebis_Geeignet für alle Branchen und Einsatzbereiche _Beispiel Maschinenb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:\marketing\INTERN\PRESSE\Pressemitteilungen\2019_5-Achsen-Entgraten_R7\CAM Entgraten mit Tebis_Geeignet für alle Branchen und Einsatzbereiche _Beispiel Maschinenbau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54B" w:rsidRPr="0006754B" w:rsidRDefault="0006754B" w:rsidP="0014082C">
      <w:pPr>
        <w:keepNext/>
        <w:rPr>
          <w:rFonts w:cs="Arial"/>
          <w:b/>
        </w:rPr>
      </w:pPr>
      <w:r>
        <w:rPr>
          <w:b/>
        </w:rPr>
        <w:t xml:space="preserve">Immagine 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 Smussatura CAM con Tebis</w:t>
      </w:r>
    </w:p>
    <w:p w:rsidR="000845FB" w:rsidRDefault="000845FB" w:rsidP="0014082C">
      <w:pPr>
        <w:keepNext/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Adatta per tutti i settori e i campi d’impiego; </w:t>
      </w:r>
      <w:r>
        <w:rPr>
          <w:i/>
          <w:sz w:val="22"/>
          <w:szCs w:val="22"/>
        </w:rPr>
        <w:br/>
        <w:t xml:space="preserve">esempio: smussatura con fresa conica nelle lavorazioni </w:t>
      </w:r>
      <w:proofErr w:type="gramStart"/>
      <w:r>
        <w:rPr>
          <w:i/>
          <w:sz w:val="22"/>
          <w:szCs w:val="22"/>
        </w:rPr>
        <w:t>meccaniche</w:t>
      </w:r>
      <w:proofErr w:type="gramEnd"/>
      <w:r>
        <w:rPr>
          <w:i/>
          <w:sz w:val="22"/>
          <w:szCs w:val="22"/>
        </w:rPr>
        <w:t xml:space="preserve"> </w:t>
      </w:r>
    </w:p>
    <w:p w:rsidR="00605384" w:rsidRPr="0006754B" w:rsidRDefault="006B51A8" w:rsidP="001B7DA6">
      <w:pPr>
        <w:rPr>
          <w:rFonts w:cs="Arial"/>
          <w:bCs/>
          <w:sz w:val="22"/>
          <w:szCs w:val="22"/>
        </w:rPr>
      </w:pPr>
      <w:r>
        <w:rPr>
          <w:sz w:val="22"/>
          <w:szCs w:val="22"/>
        </w:rPr>
        <w:t xml:space="preserve"> (Immagine: Tebis AG)</w:t>
      </w:r>
    </w:p>
    <w:p w:rsidR="00B77029" w:rsidRDefault="00B77029" w:rsidP="001B7DA6">
      <w:pPr>
        <w:rPr>
          <w:rFonts w:cs="Arial"/>
          <w:b/>
          <w:sz w:val="22"/>
          <w:szCs w:val="22"/>
        </w:rPr>
      </w:pPr>
    </w:p>
    <w:p w:rsidR="000845FB" w:rsidRPr="0006754B" w:rsidRDefault="000845FB" w:rsidP="001B7DA6">
      <w:pPr>
        <w:rPr>
          <w:rFonts w:cs="Arial"/>
          <w:b/>
          <w:sz w:val="22"/>
          <w:szCs w:val="22"/>
        </w:rPr>
      </w:pPr>
      <w:r>
        <w:rPr>
          <w:b/>
          <w:noProof/>
          <w:sz w:val="22"/>
          <w:szCs w:val="22"/>
          <w:lang w:val="de-DE" w:eastAsia="zh-CN"/>
        </w:rPr>
        <w:drawing>
          <wp:inline distT="0" distB="0" distL="0" distR="0" wp14:anchorId="5B21E283" wp14:editId="3DFB9A60">
            <wp:extent cx="1929600" cy="1450800"/>
            <wp:effectExtent l="0" t="0" r="0" b="0"/>
            <wp:docPr id="6" name="Grafik 6" descr="P:\marketing\INTERN\PRESSE\Pressemitteilungen\2019_5-Achsen-Entgraten_R7\CAM Entgraten mit Tebis_Geeignet für alle Branchen und Einsatzbereiche _Beispiel Maschinenbau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marketing\INTERN\PRESSE\Pressemitteilungen\2019_5-Achsen-Entgraten_R7\CAM Entgraten mit Tebis_Geeignet für alle Branchen und Einsatzbereiche _Beispiel Maschinenbau2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618" w:rsidRDefault="0006754B" w:rsidP="00B77029">
      <w:pPr>
        <w:rPr>
          <w:rFonts w:cs="Arial"/>
          <w:b/>
          <w:noProof/>
        </w:rPr>
      </w:pPr>
      <w:r>
        <w:rPr>
          <w:b/>
        </w:rPr>
        <w:t xml:space="preserve">Immagine </w:t>
      </w:r>
      <w:proofErr w:type="gramStart"/>
      <w:r>
        <w:rPr>
          <w:b/>
        </w:rPr>
        <w:t>5</w:t>
      </w:r>
      <w:proofErr w:type="gramEnd"/>
      <w:r>
        <w:rPr>
          <w:b/>
        </w:rPr>
        <w:t xml:space="preserve"> Smussatura CAM con Tebis</w:t>
      </w:r>
    </w:p>
    <w:p w:rsidR="00002C51" w:rsidRDefault="00002C51" w:rsidP="00002C51">
      <w:pPr>
        <w:keepNext/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Adatta per tutti i settori e i campi d’impiego; </w:t>
      </w:r>
      <w:r>
        <w:rPr>
          <w:i/>
          <w:sz w:val="22"/>
          <w:szCs w:val="22"/>
        </w:rPr>
        <w:br/>
        <w:t xml:space="preserve">esempio: smussatura con fresa sferica e prevenzione automatica delle collisioni nelle lavorazioni </w:t>
      </w:r>
      <w:proofErr w:type="gramStart"/>
      <w:r>
        <w:rPr>
          <w:i/>
          <w:sz w:val="22"/>
          <w:szCs w:val="22"/>
        </w:rPr>
        <w:t>meccaniche</w:t>
      </w:r>
      <w:proofErr w:type="gramEnd"/>
      <w:r>
        <w:rPr>
          <w:i/>
          <w:sz w:val="22"/>
          <w:szCs w:val="22"/>
        </w:rPr>
        <w:t xml:space="preserve"> </w:t>
      </w:r>
    </w:p>
    <w:p w:rsidR="00E411A7" w:rsidRDefault="000845FB" w:rsidP="001B7DA6">
      <w:pPr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(Immagine: Tebis AG)</w:t>
      </w:r>
    </w:p>
    <w:p w:rsidR="00B63463" w:rsidRDefault="00B63463" w:rsidP="001B7DA6">
      <w:pPr>
        <w:rPr>
          <w:rFonts w:cs="Arial"/>
          <w:b/>
          <w:sz w:val="22"/>
          <w:szCs w:val="22"/>
        </w:rPr>
      </w:pPr>
    </w:p>
    <w:p w:rsidR="000845FB" w:rsidRDefault="000845FB" w:rsidP="001B7DA6">
      <w:pPr>
        <w:rPr>
          <w:rFonts w:cs="Arial"/>
          <w:b/>
          <w:sz w:val="22"/>
          <w:szCs w:val="22"/>
        </w:rPr>
      </w:pPr>
      <w:r>
        <w:rPr>
          <w:b/>
          <w:noProof/>
          <w:sz w:val="22"/>
          <w:szCs w:val="22"/>
          <w:lang w:val="de-DE" w:eastAsia="zh-CN"/>
        </w:rPr>
        <w:drawing>
          <wp:inline distT="0" distB="0" distL="0" distR="0" wp14:anchorId="577DE462" wp14:editId="13AF7A97">
            <wp:extent cx="1929600" cy="1450800"/>
            <wp:effectExtent l="0" t="0" r="0" b="0"/>
            <wp:docPr id="7" name="Grafik 7" descr="P:\marketing\INTERN\PRESSE\Pressemitteilungen\2019_5-Achsen-Entgraten_R7\CAM Entgraten mit Tebis_Geeignet für alle Branchen und Einsatzbereiche _Beispiel Formenb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:\marketing\INTERN\PRESSE\Pressemitteilungen\2019_5-Achsen-Entgraten_R7\CAM Entgraten mit Tebis_Geeignet für alle Branchen und Einsatzbereiche _Beispiel Formenbau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5FB" w:rsidRDefault="000845FB" w:rsidP="001B7DA6">
      <w:pPr>
        <w:rPr>
          <w:rFonts w:cs="Arial"/>
          <w:b/>
          <w:sz w:val="22"/>
          <w:szCs w:val="22"/>
        </w:rPr>
      </w:pPr>
    </w:p>
    <w:p w:rsidR="000845FB" w:rsidRPr="000845FB" w:rsidRDefault="000845FB" w:rsidP="000845FB">
      <w:pPr>
        <w:rPr>
          <w:rFonts w:cs="Arial"/>
          <w:b/>
          <w:noProof/>
        </w:rPr>
      </w:pPr>
      <w:r>
        <w:rPr>
          <w:b/>
        </w:rPr>
        <w:t xml:space="preserve">Immagine 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 Smussatura CAM con Tebis</w:t>
      </w:r>
    </w:p>
    <w:p w:rsidR="000845FB" w:rsidRPr="000845FB" w:rsidRDefault="000845FB" w:rsidP="000845FB">
      <w:pPr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Adatta per tutti i settori e i campi d’impiego; </w:t>
      </w:r>
      <w:r>
        <w:rPr>
          <w:i/>
          <w:sz w:val="22"/>
          <w:szCs w:val="22"/>
        </w:rPr>
        <w:br/>
        <w:t xml:space="preserve">esempio: smussatura con fresa conica e determinazione automatica della direzione di lavoro nella produzione di </w:t>
      </w:r>
      <w:proofErr w:type="gramStart"/>
      <w:r>
        <w:rPr>
          <w:i/>
          <w:sz w:val="22"/>
          <w:szCs w:val="22"/>
        </w:rPr>
        <w:t>stampi</w:t>
      </w:r>
      <w:proofErr w:type="gramEnd"/>
    </w:p>
    <w:p w:rsidR="000845FB" w:rsidRDefault="000845FB" w:rsidP="000845FB">
      <w:pPr>
        <w:rPr>
          <w:rFonts w:cs="Arial"/>
          <w:sz w:val="22"/>
          <w:szCs w:val="22"/>
        </w:rPr>
      </w:pPr>
      <w:r>
        <w:rPr>
          <w:sz w:val="22"/>
          <w:szCs w:val="22"/>
        </w:rPr>
        <w:t>(Immagine: Tebis AG)</w:t>
      </w:r>
    </w:p>
    <w:p w:rsidR="000845FB" w:rsidRDefault="000845FB" w:rsidP="000845FB">
      <w:pPr>
        <w:rPr>
          <w:rFonts w:cs="Arial"/>
          <w:b/>
          <w:sz w:val="22"/>
          <w:szCs w:val="22"/>
        </w:rPr>
      </w:pPr>
    </w:p>
    <w:p w:rsidR="000845FB" w:rsidRDefault="000845FB" w:rsidP="000845FB">
      <w:pPr>
        <w:rPr>
          <w:rFonts w:cs="Arial"/>
          <w:b/>
          <w:sz w:val="22"/>
          <w:szCs w:val="22"/>
        </w:rPr>
      </w:pPr>
      <w:r>
        <w:rPr>
          <w:b/>
          <w:noProof/>
          <w:sz w:val="22"/>
          <w:szCs w:val="22"/>
          <w:lang w:val="de-DE" w:eastAsia="zh-CN"/>
        </w:rPr>
        <w:drawing>
          <wp:inline distT="0" distB="0" distL="0" distR="0" wp14:anchorId="7867A618" wp14:editId="3B5BDBE8">
            <wp:extent cx="1929600" cy="1450800"/>
            <wp:effectExtent l="0" t="0" r="0" b="0"/>
            <wp:docPr id="12" name="Grafik 12" descr="P:\marketing\INTERN\PRESSE\Pressemitteilungen\2019_5-Achsen-Entgraten_R7\CAM Entgraten mit Tebis_Geeignet für alle Branchen und Einsatzbereiche _Beispiel Werkzeugbau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:\marketing\INTERN\PRESSE\Pressemitteilungen\2019_5-Achsen-Entgraten_R7\CAM Entgraten mit Tebis_Geeignet für alle Branchen und Einsatzbereiche _Beispiel Werkzeugbau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600" cy="145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5FB" w:rsidRDefault="000845FB" w:rsidP="000845FB">
      <w:pPr>
        <w:rPr>
          <w:rFonts w:cs="Arial"/>
          <w:b/>
          <w:sz w:val="22"/>
          <w:szCs w:val="22"/>
        </w:rPr>
      </w:pPr>
    </w:p>
    <w:p w:rsidR="000845FB" w:rsidRPr="000845FB" w:rsidRDefault="000845FB" w:rsidP="000845FB">
      <w:pPr>
        <w:rPr>
          <w:rFonts w:cs="Arial"/>
          <w:b/>
          <w:noProof/>
        </w:rPr>
      </w:pPr>
      <w:r>
        <w:rPr>
          <w:b/>
        </w:rPr>
        <w:t xml:space="preserve">Immagine 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 Smussatura CAM con Tebis</w:t>
      </w:r>
    </w:p>
    <w:p w:rsidR="000845FB" w:rsidRPr="000845FB" w:rsidRDefault="000845FB" w:rsidP="000845FB">
      <w:pPr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Adatta per tutti i settori e i campi d’impiego; </w:t>
      </w:r>
      <w:r>
        <w:rPr>
          <w:i/>
          <w:sz w:val="22"/>
          <w:szCs w:val="22"/>
        </w:rPr>
        <w:br/>
        <w:t xml:space="preserve">esempio: smussatura con fresa conica nelle lavorazioni </w:t>
      </w:r>
      <w:proofErr w:type="gramStart"/>
      <w:r>
        <w:rPr>
          <w:i/>
          <w:sz w:val="22"/>
          <w:szCs w:val="22"/>
        </w:rPr>
        <w:t>meccaniche</w:t>
      </w:r>
      <w:proofErr w:type="gramEnd"/>
    </w:p>
    <w:p w:rsidR="000845FB" w:rsidRDefault="000845FB" w:rsidP="000845FB">
      <w:pPr>
        <w:rPr>
          <w:rFonts w:cs="Arial"/>
          <w:sz w:val="22"/>
          <w:szCs w:val="22"/>
        </w:rPr>
      </w:pPr>
      <w:r>
        <w:rPr>
          <w:sz w:val="22"/>
          <w:szCs w:val="22"/>
        </w:rPr>
        <w:t>(Immagine: Tebis AG)</w:t>
      </w:r>
    </w:p>
    <w:p w:rsidR="000845FB" w:rsidRDefault="000845FB" w:rsidP="000845FB">
      <w:pPr>
        <w:rPr>
          <w:rFonts w:cs="Arial"/>
          <w:b/>
          <w:sz w:val="22"/>
          <w:szCs w:val="22"/>
        </w:rPr>
      </w:pPr>
    </w:p>
    <w:p w:rsidR="000845FB" w:rsidRDefault="000845FB" w:rsidP="000845FB">
      <w:pPr>
        <w:rPr>
          <w:rFonts w:cs="Arial"/>
          <w:b/>
          <w:sz w:val="22"/>
          <w:szCs w:val="22"/>
        </w:rPr>
      </w:pPr>
      <w:r>
        <w:rPr>
          <w:b/>
          <w:sz w:val="22"/>
          <w:szCs w:val="22"/>
        </w:rPr>
        <w:t>Alcune informazioni su Tebis</w:t>
      </w:r>
    </w:p>
    <w:p w:rsidR="00522BCD" w:rsidRPr="0006754B" w:rsidRDefault="00522BCD" w:rsidP="00E411A7">
      <w:pPr>
        <w:autoSpaceDE w:val="0"/>
        <w:autoSpaceDN w:val="0"/>
        <w:adjustRightInd w:val="0"/>
        <w:spacing w:after="0"/>
        <w:ind w:right="425"/>
        <w:rPr>
          <w:rFonts w:cs="Arial"/>
          <w:iCs/>
          <w:sz w:val="22"/>
          <w:szCs w:val="22"/>
        </w:rPr>
      </w:pPr>
      <w:r>
        <w:rPr>
          <w:iCs/>
          <w:sz w:val="22"/>
          <w:szCs w:val="22"/>
        </w:rPr>
        <w:t xml:space="preserve">Il software Tebis consente di gestire le produzioni di </w:t>
      </w:r>
      <w:proofErr w:type="gramStart"/>
      <w:r>
        <w:rPr>
          <w:iCs/>
          <w:sz w:val="22"/>
          <w:szCs w:val="22"/>
        </w:rPr>
        <w:t>serie</w:t>
      </w:r>
      <w:proofErr w:type="gramEnd"/>
    </w:p>
    <w:p w:rsidR="00522BCD" w:rsidRPr="0006754B" w:rsidRDefault="00522BCD" w:rsidP="00E411A7">
      <w:pPr>
        <w:autoSpaceDE w:val="0"/>
        <w:autoSpaceDN w:val="0"/>
        <w:adjustRightInd w:val="0"/>
        <w:spacing w:after="0"/>
        <w:ind w:right="425"/>
        <w:rPr>
          <w:rFonts w:cs="Arial"/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organizzando</w:t>
      </w:r>
      <w:proofErr w:type="gramEnd"/>
      <w:r>
        <w:rPr>
          <w:iCs/>
          <w:sz w:val="22"/>
          <w:szCs w:val="22"/>
        </w:rPr>
        <w:t xml:space="preserve"> e ottimizzando le catene di processo CAD/CAM. </w:t>
      </w:r>
    </w:p>
    <w:p w:rsidR="00522BCD" w:rsidRPr="0006754B" w:rsidRDefault="00522BCD" w:rsidP="00E411A7">
      <w:pPr>
        <w:autoSpaceDE w:val="0"/>
        <w:autoSpaceDN w:val="0"/>
        <w:adjustRightInd w:val="0"/>
        <w:spacing w:after="0"/>
        <w:ind w:right="425"/>
        <w:rPr>
          <w:rFonts w:cs="Arial"/>
          <w:iCs/>
          <w:sz w:val="22"/>
          <w:szCs w:val="22"/>
        </w:rPr>
      </w:pPr>
      <w:r>
        <w:rPr>
          <w:iCs/>
          <w:sz w:val="22"/>
          <w:szCs w:val="22"/>
        </w:rPr>
        <w:t xml:space="preserve">I sistemi Tebis </w:t>
      </w:r>
      <w:proofErr w:type="gramStart"/>
      <w:r>
        <w:rPr>
          <w:iCs/>
          <w:sz w:val="22"/>
          <w:szCs w:val="22"/>
        </w:rPr>
        <w:t>vengono</w:t>
      </w:r>
      <w:proofErr w:type="gramEnd"/>
      <w:r>
        <w:rPr>
          <w:iCs/>
          <w:sz w:val="22"/>
          <w:szCs w:val="22"/>
        </w:rPr>
        <w:t xml:space="preserve"> utilizzati in tutto l’arco del processo di produzione, dalle fasi di progettazione e design fino alla costruzione di impianti e componenti. Sfruttando al meglio gli straordinari punti di forza del software Tebis è possibile realizzare prodotti di prim’ordine in tempi da record nei settori industriali più diversi come </w:t>
      </w:r>
      <w:proofErr w:type="spellStart"/>
      <w:r>
        <w:rPr>
          <w:iCs/>
          <w:sz w:val="22"/>
          <w:szCs w:val="22"/>
        </w:rPr>
        <w:t>l’automotive</w:t>
      </w:r>
      <w:proofErr w:type="spellEnd"/>
      <w:r>
        <w:rPr>
          <w:iCs/>
          <w:sz w:val="22"/>
          <w:szCs w:val="22"/>
        </w:rPr>
        <w:t>, l’aeronautica, l’ingegneria e l’</w:t>
      </w:r>
      <w:proofErr w:type="gramStart"/>
      <w:r>
        <w:rPr>
          <w:iCs/>
          <w:sz w:val="22"/>
          <w:szCs w:val="22"/>
        </w:rPr>
        <w:t>impiantistica</w:t>
      </w:r>
      <w:proofErr w:type="gramEnd"/>
      <w:r>
        <w:rPr>
          <w:iCs/>
          <w:sz w:val="22"/>
          <w:szCs w:val="22"/>
        </w:rPr>
        <w:t>, le apparecchiature e le tecnologie medicali.</w:t>
      </w:r>
    </w:p>
    <w:p w:rsidR="00522BCD" w:rsidRPr="0006754B" w:rsidRDefault="00522BCD" w:rsidP="00522BCD">
      <w:pPr>
        <w:rPr>
          <w:rFonts w:cs="Arial"/>
          <w:iCs/>
          <w:sz w:val="22"/>
          <w:szCs w:val="22"/>
        </w:rPr>
      </w:pPr>
    </w:p>
    <w:p w:rsidR="001B7DA6" w:rsidRPr="0006754B" w:rsidRDefault="001B7DA6" w:rsidP="001B7DA6">
      <w:pPr>
        <w:rPr>
          <w:rFonts w:cs="Arial"/>
          <w:sz w:val="22"/>
          <w:szCs w:val="22"/>
        </w:rPr>
      </w:pPr>
      <w:r>
        <w:rPr>
          <w:b/>
          <w:sz w:val="22"/>
          <w:szCs w:val="22"/>
        </w:rPr>
        <w:t xml:space="preserve">Alcune informazioni su Tebis </w:t>
      </w:r>
    </w:p>
    <w:p w:rsidR="006B51A8" w:rsidRPr="0006754B" w:rsidRDefault="006B51A8" w:rsidP="006B51A8">
      <w:pPr>
        <w:ind w:right="250"/>
        <w:rPr>
          <w:rFonts w:cs="Arial"/>
          <w:iCs/>
          <w:sz w:val="22"/>
          <w:szCs w:val="22"/>
        </w:rPr>
      </w:pPr>
      <w:r>
        <w:rPr>
          <w:iCs/>
          <w:sz w:val="22"/>
          <w:szCs w:val="22"/>
        </w:rPr>
        <w:t xml:space="preserve">Tebis AG è tra i leader mondiali sul mercato nelle tecnologie CAD/CAM e MES. Il software Tebis rende efficienti, affidabili e di alta qualità i processi di progettazione, pianificazione e produzione di modelli, stampi e </w:t>
      </w:r>
      <w:proofErr w:type="gramStart"/>
      <w:r>
        <w:rPr>
          <w:iCs/>
          <w:sz w:val="22"/>
          <w:szCs w:val="22"/>
        </w:rPr>
        <w:t>componenti</w:t>
      </w:r>
      <w:proofErr w:type="gramEnd"/>
      <w:r>
        <w:rPr>
          <w:iCs/>
          <w:sz w:val="22"/>
          <w:szCs w:val="22"/>
        </w:rPr>
        <w:t>. Forti di una lunga esperienza sul campo, i team specializzati nelle attività di consulenza e implementazione sviluppano strategie mirate per rendere i processi CAD/CAM più efficienti e affidabili e per tradurli in risultati concreti, e conferire così alle aziende un vantaggio competitivo e tecnologico sostenibile.</w:t>
      </w:r>
    </w:p>
    <w:p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>
        <w:rPr>
          <w:iCs/>
          <w:sz w:val="22"/>
          <w:szCs w:val="22"/>
        </w:rPr>
        <w:t xml:space="preserve">Il software Tebis, di uso semplice e intuitivo, è studiato per facilitare un processo di produzione affidabile e di alta qualità, anche per </w:t>
      </w:r>
      <w:proofErr w:type="gramStart"/>
      <w:r>
        <w:rPr>
          <w:iCs/>
          <w:sz w:val="22"/>
          <w:szCs w:val="22"/>
        </w:rPr>
        <w:t>componenti</w:t>
      </w:r>
      <w:proofErr w:type="gramEnd"/>
      <w:r>
        <w:rPr>
          <w:iCs/>
          <w:sz w:val="22"/>
          <w:szCs w:val="22"/>
        </w:rPr>
        <w:t xml:space="preserve"> più complessi.</w:t>
      </w:r>
      <w:r>
        <w:rPr>
          <w:bCs/>
          <w:iCs/>
          <w:sz w:val="22"/>
          <w:szCs w:val="22"/>
        </w:rPr>
        <w:t xml:space="preserve"> Le offerte di servizi facilitano l’introduzione delle nuove tecnologie e consentono di sfruttare pienamente il potenziale delle soluzioni di processo Tebis.</w:t>
      </w:r>
    </w:p>
    <w:p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>
        <w:rPr>
          <w:iCs/>
          <w:sz w:val="22"/>
          <w:szCs w:val="22"/>
        </w:rPr>
        <w:t xml:space="preserve">L’azienda ha la sede principale a </w:t>
      </w:r>
      <w:proofErr w:type="spellStart"/>
      <w:r>
        <w:rPr>
          <w:iCs/>
          <w:sz w:val="22"/>
          <w:szCs w:val="22"/>
        </w:rPr>
        <w:t>Martinsried</w:t>
      </w:r>
      <w:proofErr w:type="spellEnd"/>
      <w:r>
        <w:rPr>
          <w:iCs/>
          <w:sz w:val="22"/>
          <w:szCs w:val="22"/>
        </w:rPr>
        <w:t xml:space="preserve">, nei pressi di Monaco, e possiede </w:t>
      </w:r>
      <w:proofErr w:type="gramStart"/>
      <w:r>
        <w:rPr>
          <w:iCs/>
          <w:sz w:val="22"/>
          <w:szCs w:val="22"/>
        </w:rPr>
        <w:t>9</w:t>
      </w:r>
      <w:proofErr w:type="gramEnd"/>
      <w:r>
        <w:rPr>
          <w:iCs/>
          <w:sz w:val="22"/>
          <w:szCs w:val="22"/>
        </w:rPr>
        <w:t xml:space="preserve"> filiali internazionali e rappresentanze commerciali in altri 8 paesi. I circa 350 collaboratori presenti in tutto il mondo assicurano un supporto locale dei clienti, per la maggior parte appartenenti ai settori dell’automobile, </w:t>
      </w:r>
      <w:r>
        <w:rPr>
          <w:bCs/>
          <w:iCs/>
          <w:sz w:val="22"/>
          <w:szCs w:val="22"/>
        </w:rPr>
        <w:t>della produzione aeronautica e delle lavorazioni meccaniche.</w:t>
      </w:r>
    </w:p>
    <w:p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Da oltre </w:t>
      </w:r>
      <w:proofErr w:type="gramStart"/>
      <w:r>
        <w:rPr>
          <w:bCs/>
          <w:iCs/>
          <w:sz w:val="22"/>
          <w:szCs w:val="22"/>
        </w:rPr>
        <w:t>30</w:t>
      </w:r>
      <w:proofErr w:type="gramEnd"/>
      <w:r>
        <w:rPr>
          <w:bCs/>
          <w:iCs/>
          <w:sz w:val="22"/>
          <w:szCs w:val="22"/>
        </w:rPr>
        <w:t xml:space="preserve"> anni, l’automazione rappresenta l’ingrediente centrale della formula di Tebis per il successo. Per i suoi clienti, l’azienda si pone come un partner innovativo per la transizione verso l’Industria 4.0.</w:t>
      </w:r>
    </w:p>
    <w:p w:rsidR="00091AEF" w:rsidRPr="0006754B" w:rsidRDefault="001B7DA6" w:rsidP="001B7DA6">
      <w:pPr>
        <w:rPr>
          <w:rFonts w:cs="Arial"/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www.tebis.com</w:t>
      </w:r>
      <w:proofErr w:type="gramEnd"/>
    </w:p>
    <w:sectPr w:rsidR="00091AEF" w:rsidRPr="0006754B" w:rsidSect="00477EE2">
      <w:headerReference w:type="default" r:id="rId16"/>
      <w:footerReference w:type="default" r:id="rId17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396" w:rsidRDefault="00874396">
      <w:r>
        <w:separator/>
      </w:r>
    </w:p>
  </w:endnote>
  <w:endnote w:type="continuationSeparator" w:id="0">
    <w:p w:rsidR="00874396" w:rsidRDefault="00874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56B" w:rsidRDefault="0018156B">
    <w:pPr>
      <w:pStyle w:val="Footer"/>
      <w:jc w:val="right"/>
    </w:pPr>
    <w:r>
      <w:t xml:space="preserve">Pagina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05D2C">
      <w:rPr>
        <w:b/>
        <w:noProof/>
      </w:rPr>
      <w:t>3</w:t>
    </w:r>
    <w:r>
      <w:rPr>
        <w:b/>
      </w:rPr>
      <w:fldChar w:fldCharType="end"/>
    </w:r>
    <w:r>
      <w:t xml:space="preserve"> di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05D2C">
      <w:rPr>
        <w:b/>
        <w:noProof/>
      </w:rPr>
      <w:t>6</w:t>
    </w:r>
    <w:r>
      <w:rPr>
        <w:b/>
      </w:rPr>
      <w:fldChar w:fldCharType="end"/>
    </w:r>
  </w:p>
  <w:p w:rsidR="0018156B" w:rsidRDefault="001815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396" w:rsidRDefault="00874396">
      <w:r>
        <w:separator/>
      </w:r>
    </w:p>
  </w:footnote>
  <w:footnote w:type="continuationSeparator" w:id="0">
    <w:p w:rsidR="00874396" w:rsidRDefault="00874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56B" w:rsidRPr="007F3E9D" w:rsidRDefault="00737FAB" w:rsidP="00477EE2">
    <w:pPr>
      <w:pStyle w:val="berschrift24"/>
      <w:tabs>
        <w:tab w:val="right" w:pos="9072"/>
      </w:tabs>
      <w:rPr>
        <w:rFonts w:cs="Arial"/>
        <w:sz w:val="28"/>
        <w:szCs w:val="28"/>
      </w:rPr>
    </w:pPr>
    <w:r>
      <w:rPr>
        <w:noProof/>
        <w:lang w:val="de-DE" w:eastAsia="zh-CN"/>
      </w:rPr>
      <w:drawing>
        <wp:anchor distT="0" distB="0" distL="114300" distR="114300" simplePos="0" relativeHeight="251657728" behindDoc="1" locked="0" layoutInCell="1" allowOverlap="1" wp14:anchorId="3714AF8A" wp14:editId="2F9F1DD2">
          <wp:simplePos x="0" y="0"/>
          <wp:positionH relativeFrom="column">
            <wp:posOffset>4650740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</w:rPr>
      <w:t>Comunicato stampa</w:t>
    </w:r>
    <w:r>
      <w:rPr>
        <w:sz w:val="28"/>
        <w:szCs w:val="28"/>
      </w:rPr>
      <w:tab/>
    </w:r>
  </w:p>
  <w:p w:rsidR="0018156B" w:rsidRPr="001B7DA6" w:rsidRDefault="00347305">
    <w:pPr>
      <w:pStyle w:val="Header"/>
      <w:rPr>
        <w:b/>
      </w:rPr>
    </w:pPr>
    <w:r>
      <w:rPr>
        <w:b/>
      </w:rPr>
      <w:t>Marzo 2019</w:t>
    </w:r>
  </w:p>
  <w:p w:rsidR="0018156B" w:rsidRDefault="001815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91C41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D54C0"/>
    <w:multiLevelType w:val="multilevel"/>
    <w:tmpl w:val="351E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59694A"/>
    <w:multiLevelType w:val="hybridMultilevel"/>
    <w:tmpl w:val="8AA09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A94A85"/>
    <w:multiLevelType w:val="hybridMultilevel"/>
    <w:tmpl w:val="05C80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71396"/>
    <w:multiLevelType w:val="hybridMultilevel"/>
    <w:tmpl w:val="41E69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0"/>
  </w:num>
  <w:num w:numId="10">
    <w:abstractNumId w:val="9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5CC"/>
    <w:rsid w:val="00002C51"/>
    <w:rsid w:val="00004E84"/>
    <w:rsid w:val="000050A4"/>
    <w:rsid w:val="00007B67"/>
    <w:rsid w:val="0001256A"/>
    <w:rsid w:val="00012678"/>
    <w:rsid w:val="000166A9"/>
    <w:rsid w:val="00017494"/>
    <w:rsid w:val="000201C7"/>
    <w:rsid w:val="00020D84"/>
    <w:rsid w:val="000219B1"/>
    <w:rsid w:val="000219EF"/>
    <w:rsid w:val="0002404D"/>
    <w:rsid w:val="000240EF"/>
    <w:rsid w:val="00025921"/>
    <w:rsid w:val="00025EB1"/>
    <w:rsid w:val="00025EF8"/>
    <w:rsid w:val="000265A6"/>
    <w:rsid w:val="00027D4B"/>
    <w:rsid w:val="00032DA7"/>
    <w:rsid w:val="00034A9F"/>
    <w:rsid w:val="00035605"/>
    <w:rsid w:val="00037B5F"/>
    <w:rsid w:val="00042C0B"/>
    <w:rsid w:val="00045248"/>
    <w:rsid w:val="00050723"/>
    <w:rsid w:val="00052390"/>
    <w:rsid w:val="00052606"/>
    <w:rsid w:val="000565FE"/>
    <w:rsid w:val="00061AF4"/>
    <w:rsid w:val="00065A11"/>
    <w:rsid w:val="00066A58"/>
    <w:rsid w:val="0006754B"/>
    <w:rsid w:val="000723BD"/>
    <w:rsid w:val="00072B66"/>
    <w:rsid w:val="00073534"/>
    <w:rsid w:val="0007353B"/>
    <w:rsid w:val="0008283D"/>
    <w:rsid w:val="00082D8A"/>
    <w:rsid w:val="00083B8E"/>
    <w:rsid w:val="000845FB"/>
    <w:rsid w:val="00085897"/>
    <w:rsid w:val="00091AEF"/>
    <w:rsid w:val="00093C3F"/>
    <w:rsid w:val="00096BD2"/>
    <w:rsid w:val="00097708"/>
    <w:rsid w:val="000A55C2"/>
    <w:rsid w:val="000A66E3"/>
    <w:rsid w:val="000B5E18"/>
    <w:rsid w:val="000B6442"/>
    <w:rsid w:val="000C3598"/>
    <w:rsid w:val="000C39CD"/>
    <w:rsid w:val="000C4667"/>
    <w:rsid w:val="000C4D3D"/>
    <w:rsid w:val="000C7808"/>
    <w:rsid w:val="000D074B"/>
    <w:rsid w:val="000D2101"/>
    <w:rsid w:val="000D37BD"/>
    <w:rsid w:val="000D3AFE"/>
    <w:rsid w:val="000D6639"/>
    <w:rsid w:val="000E2E47"/>
    <w:rsid w:val="000E4A85"/>
    <w:rsid w:val="000E5737"/>
    <w:rsid w:val="000E6D6A"/>
    <w:rsid w:val="000F3AC5"/>
    <w:rsid w:val="00101243"/>
    <w:rsid w:val="00101633"/>
    <w:rsid w:val="00101F8F"/>
    <w:rsid w:val="001053EA"/>
    <w:rsid w:val="00105646"/>
    <w:rsid w:val="00107ADF"/>
    <w:rsid w:val="0011504C"/>
    <w:rsid w:val="00117B09"/>
    <w:rsid w:val="001237F3"/>
    <w:rsid w:val="00124E40"/>
    <w:rsid w:val="001263F6"/>
    <w:rsid w:val="00130282"/>
    <w:rsid w:val="001303C4"/>
    <w:rsid w:val="00131E76"/>
    <w:rsid w:val="0013397B"/>
    <w:rsid w:val="00134EE5"/>
    <w:rsid w:val="0013793F"/>
    <w:rsid w:val="0014082C"/>
    <w:rsid w:val="001413D7"/>
    <w:rsid w:val="001439C3"/>
    <w:rsid w:val="00144BB3"/>
    <w:rsid w:val="001453C2"/>
    <w:rsid w:val="00151122"/>
    <w:rsid w:val="00151ADE"/>
    <w:rsid w:val="00152FF9"/>
    <w:rsid w:val="0015487C"/>
    <w:rsid w:val="00155538"/>
    <w:rsid w:val="00155C78"/>
    <w:rsid w:val="00156347"/>
    <w:rsid w:val="001572CC"/>
    <w:rsid w:val="001619F5"/>
    <w:rsid w:val="00162E51"/>
    <w:rsid w:val="00163BB5"/>
    <w:rsid w:val="00163BE7"/>
    <w:rsid w:val="00163CDA"/>
    <w:rsid w:val="00164EA2"/>
    <w:rsid w:val="001659CF"/>
    <w:rsid w:val="00167037"/>
    <w:rsid w:val="00173D4F"/>
    <w:rsid w:val="00173F76"/>
    <w:rsid w:val="00177153"/>
    <w:rsid w:val="00177221"/>
    <w:rsid w:val="001812C6"/>
    <w:rsid w:val="0018156B"/>
    <w:rsid w:val="00181FE1"/>
    <w:rsid w:val="001867AA"/>
    <w:rsid w:val="00186B26"/>
    <w:rsid w:val="001875D9"/>
    <w:rsid w:val="00190C4E"/>
    <w:rsid w:val="0019371F"/>
    <w:rsid w:val="0019576B"/>
    <w:rsid w:val="001963B7"/>
    <w:rsid w:val="001A0033"/>
    <w:rsid w:val="001A024B"/>
    <w:rsid w:val="001A2F89"/>
    <w:rsid w:val="001A5B80"/>
    <w:rsid w:val="001A7845"/>
    <w:rsid w:val="001B0B24"/>
    <w:rsid w:val="001B10C7"/>
    <w:rsid w:val="001B2A6D"/>
    <w:rsid w:val="001B31A7"/>
    <w:rsid w:val="001B556B"/>
    <w:rsid w:val="001B7DA6"/>
    <w:rsid w:val="001C1F6A"/>
    <w:rsid w:val="001C289C"/>
    <w:rsid w:val="001C4E98"/>
    <w:rsid w:val="001C6FF1"/>
    <w:rsid w:val="001C728E"/>
    <w:rsid w:val="001D2DE9"/>
    <w:rsid w:val="001D5224"/>
    <w:rsid w:val="001D6911"/>
    <w:rsid w:val="001D7969"/>
    <w:rsid w:val="001E0CBC"/>
    <w:rsid w:val="001E322C"/>
    <w:rsid w:val="001E34C9"/>
    <w:rsid w:val="001E7C27"/>
    <w:rsid w:val="001F092E"/>
    <w:rsid w:val="00200DB3"/>
    <w:rsid w:val="002023E1"/>
    <w:rsid w:val="00204B18"/>
    <w:rsid w:val="00206604"/>
    <w:rsid w:val="00207FF2"/>
    <w:rsid w:val="002105EE"/>
    <w:rsid w:val="00211ABC"/>
    <w:rsid w:val="00214BD7"/>
    <w:rsid w:val="00215E6A"/>
    <w:rsid w:val="00222BAC"/>
    <w:rsid w:val="00230D95"/>
    <w:rsid w:val="00236324"/>
    <w:rsid w:val="0023646D"/>
    <w:rsid w:val="002374E0"/>
    <w:rsid w:val="00240787"/>
    <w:rsid w:val="00241F35"/>
    <w:rsid w:val="0024493D"/>
    <w:rsid w:val="00246715"/>
    <w:rsid w:val="0024685A"/>
    <w:rsid w:val="00247BBE"/>
    <w:rsid w:val="00250670"/>
    <w:rsid w:val="00253269"/>
    <w:rsid w:val="002575AC"/>
    <w:rsid w:val="00262146"/>
    <w:rsid w:val="0026242A"/>
    <w:rsid w:val="00262A57"/>
    <w:rsid w:val="00262C66"/>
    <w:rsid w:val="0026609E"/>
    <w:rsid w:val="00266A21"/>
    <w:rsid w:val="00272D12"/>
    <w:rsid w:val="00276DEA"/>
    <w:rsid w:val="002775E0"/>
    <w:rsid w:val="00282AB8"/>
    <w:rsid w:val="00282CBB"/>
    <w:rsid w:val="00285C92"/>
    <w:rsid w:val="002871C0"/>
    <w:rsid w:val="00287CC6"/>
    <w:rsid w:val="00290330"/>
    <w:rsid w:val="0029676F"/>
    <w:rsid w:val="0029717B"/>
    <w:rsid w:val="002A089A"/>
    <w:rsid w:val="002A17F0"/>
    <w:rsid w:val="002A6125"/>
    <w:rsid w:val="002A7CF8"/>
    <w:rsid w:val="002B07C6"/>
    <w:rsid w:val="002B23B6"/>
    <w:rsid w:val="002B2484"/>
    <w:rsid w:val="002B5CCF"/>
    <w:rsid w:val="002C1B02"/>
    <w:rsid w:val="002C209F"/>
    <w:rsid w:val="002C2D04"/>
    <w:rsid w:val="002C40EC"/>
    <w:rsid w:val="002D13D1"/>
    <w:rsid w:val="002D1407"/>
    <w:rsid w:val="002D15F4"/>
    <w:rsid w:val="002D19F3"/>
    <w:rsid w:val="002D247A"/>
    <w:rsid w:val="002D2E73"/>
    <w:rsid w:val="002D4FC7"/>
    <w:rsid w:val="002D7F59"/>
    <w:rsid w:val="002E08AA"/>
    <w:rsid w:val="002E09CB"/>
    <w:rsid w:val="002E19EF"/>
    <w:rsid w:val="002E1A0F"/>
    <w:rsid w:val="002E37CA"/>
    <w:rsid w:val="002E42C4"/>
    <w:rsid w:val="002E5293"/>
    <w:rsid w:val="002E71F7"/>
    <w:rsid w:val="002E79A2"/>
    <w:rsid w:val="002F03C1"/>
    <w:rsid w:val="002F4551"/>
    <w:rsid w:val="002F4F40"/>
    <w:rsid w:val="002F6176"/>
    <w:rsid w:val="002F6A1A"/>
    <w:rsid w:val="002F7CFF"/>
    <w:rsid w:val="0030055A"/>
    <w:rsid w:val="003007A7"/>
    <w:rsid w:val="00300F13"/>
    <w:rsid w:val="003013FB"/>
    <w:rsid w:val="003024E4"/>
    <w:rsid w:val="00303C80"/>
    <w:rsid w:val="0030424B"/>
    <w:rsid w:val="00305568"/>
    <w:rsid w:val="0030592E"/>
    <w:rsid w:val="00306349"/>
    <w:rsid w:val="0031134D"/>
    <w:rsid w:val="00315BCA"/>
    <w:rsid w:val="0031615A"/>
    <w:rsid w:val="003168E5"/>
    <w:rsid w:val="003214B0"/>
    <w:rsid w:val="00324B1B"/>
    <w:rsid w:val="003265CC"/>
    <w:rsid w:val="0033027D"/>
    <w:rsid w:val="00332D8D"/>
    <w:rsid w:val="0033460E"/>
    <w:rsid w:val="00335762"/>
    <w:rsid w:val="00342506"/>
    <w:rsid w:val="00342EE5"/>
    <w:rsid w:val="003472D1"/>
    <w:rsid w:val="00347305"/>
    <w:rsid w:val="00351C1F"/>
    <w:rsid w:val="003532CE"/>
    <w:rsid w:val="00353B2D"/>
    <w:rsid w:val="0035452F"/>
    <w:rsid w:val="00356424"/>
    <w:rsid w:val="0035647C"/>
    <w:rsid w:val="0035763A"/>
    <w:rsid w:val="003578C9"/>
    <w:rsid w:val="00365397"/>
    <w:rsid w:val="00365F73"/>
    <w:rsid w:val="00366CFA"/>
    <w:rsid w:val="00376F51"/>
    <w:rsid w:val="0037740D"/>
    <w:rsid w:val="003805FF"/>
    <w:rsid w:val="00380821"/>
    <w:rsid w:val="0038191B"/>
    <w:rsid w:val="00382887"/>
    <w:rsid w:val="0038676D"/>
    <w:rsid w:val="00386DFA"/>
    <w:rsid w:val="0039333C"/>
    <w:rsid w:val="00397DEE"/>
    <w:rsid w:val="003A1096"/>
    <w:rsid w:val="003A2BA5"/>
    <w:rsid w:val="003A3123"/>
    <w:rsid w:val="003A324E"/>
    <w:rsid w:val="003A4C9C"/>
    <w:rsid w:val="003A7A5B"/>
    <w:rsid w:val="003B0049"/>
    <w:rsid w:val="003B2E1F"/>
    <w:rsid w:val="003B4380"/>
    <w:rsid w:val="003C117B"/>
    <w:rsid w:val="003C198C"/>
    <w:rsid w:val="003C4C0A"/>
    <w:rsid w:val="003C6915"/>
    <w:rsid w:val="003C7AB1"/>
    <w:rsid w:val="003D040B"/>
    <w:rsid w:val="003D0863"/>
    <w:rsid w:val="003D5845"/>
    <w:rsid w:val="003D5A7C"/>
    <w:rsid w:val="003E3CA0"/>
    <w:rsid w:val="003E476C"/>
    <w:rsid w:val="003E6ADE"/>
    <w:rsid w:val="003F0A3F"/>
    <w:rsid w:val="003F1A88"/>
    <w:rsid w:val="003F3E14"/>
    <w:rsid w:val="003F594A"/>
    <w:rsid w:val="003F62E2"/>
    <w:rsid w:val="003F66DE"/>
    <w:rsid w:val="00403A24"/>
    <w:rsid w:val="0040534F"/>
    <w:rsid w:val="00405449"/>
    <w:rsid w:val="00407BC7"/>
    <w:rsid w:val="004121D2"/>
    <w:rsid w:val="00412215"/>
    <w:rsid w:val="004146F0"/>
    <w:rsid w:val="00414C84"/>
    <w:rsid w:val="00415395"/>
    <w:rsid w:val="0041591B"/>
    <w:rsid w:val="00415B59"/>
    <w:rsid w:val="00416148"/>
    <w:rsid w:val="00423258"/>
    <w:rsid w:val="0042442D"/>
    <w:rsid w:val="004264D6"/>
    <w:rsid w:val="00426D0F"/>
    <w:rsid w:val="0043313B"/>
    <w:rsid w:val="00436E83"/>
    <w:rsid w:val="0044194C"/>
    <w:rsid w:val="004455AB"/>
    <w:rsid w:val="0044726D"/>
    <w:rsid w:val="004500C1"/>
    <w:rsid w:val="0045093F"/>
    <w:rsid w:val="004572BE"/>
    <w:rsid w:val="00465D57"/>
    <w:rsid w:val="004728C5"/>
    <w:rsid w:val="00474F9D"/>
    <w:rsid w:val="00476DD9"/>
    <w:rsid w:val="00476E39"/>
    <w:rsid w:val="00477EE2"/>
    <w:rsid w:val="00484808"/>
    <w:rsid w:val="004855C8"/>
    <w:rsid w:val="00485E40"/>
    <w:rsid w:val="00486500"/>
    <w:rsid w:val="004903E4"/>
    <w:rsid w:val="00491B3C"/>
    <w:rsid w:val="004943CC"/>
    <w:rsid w:val="00495106"/>
    <w:rsid w:val="004A229E"/>
    <w:rsid w:val="004A240D"/>
    <w:rsid w:val="004A65F6"/>
    <w:rsid w:val="004A7DC7"/>
    <w:rsid w:val="004B09DD"/>
    <w:rsid w:val="004B74DF"/>
    <w:rsid w:val="004C12FB"/>
    <w:rsid w:val="004C148D"/>
    <w:rsid w:val="004C1552"/>
    <w:rsid w:val="004C2BB0"/>
    <w:rsid w:val="004C2DF8"/>
    <w:rsid w:val="004C355C"/>
    <w:rsid w:val="004C39FC"/>
    <w:rsid w:val="004C7E1C"/>
    <w:rsid w:val="004D1ADB"/>
    <w:rsid w:val="004D433C"/>
    <w:rsid w:val="004D46B3"/>
    <w:rsid w:val="004D5567"/>
    <w:rsid w:val="004D6126"/>
    <w:rsid w:val="004E1420"/>
    <w:rsid w:val="004E1872"/>
    <w:rsid w:val="004E2D7A"/>
    <w:rsid w:val="004E5337"/>
    <w:rsid w:val="004E73DC"/>
    <w:rsid w:val="004F123F"/>
    <w:rsid w:val="004F633F"/>
    <w:rsid w:val="00502D7F"/>
    <w:rsid w:val="00502FF8"/>
    <w:rsid w:val="0050494E"/>
    <w:rsid w:val="005055D5"/>
    <w:rsid w:val="00512916"/>
    <w:rsid w:val="00516B99"/>
    <w:rsid w:val="00517EF8"/>
    <w:rsid w:val="00520330"/>
    <w:rsid w:val="00522091"/>
    <w:rsid w:val="00522A5B"/>
    <w:rsid w:val="00522BCD"/>
    <w:rsid w:val="00524A94"/>
    <w:rsid w:val="00530D83"/>
    <w:rsid w:val="00532817"/>
    <w:rsid w:val="00534B3A"/>
    <w:rsid w:val="00535D36"/>
    <w:rsid w:val="00536A36"/>
    <w:rsid w:val="005372F5"/>
    <w:rsid w:val="00544ACD"/>
    <w:rsid w:val="0054594A"/>
    <w:rsid w:val="00545CBB"/>
    <w:rsid w:val="00546115"/>
    <w:rsid w:val="00546F94"/>
    <w:rsid w:val="00552C47"/>
    <w:rsid w:val="00557856"/>
    <w:rsid w:val="00560A40"/>
    <w:rsid w:val="0057006D"/>
    <w:rsid w:val="00571595"/>
    <w:rsid w:val="005736D9"/>
    <w:rsid w:val="00574534"/>
    <w:rsid w:val="005757BB"/>
    <w:rsid w:val="0057628A"/>
    <w:rsid w:val="0057795B"/>
    <w:rsid w:val="005803E1"/>
    <w:rsid w:val="005805A7"/>
    <w:rsid w:val="00581C2C"/>
    <w:rsid w:val="00586C71"/>
    <w:rsid w:val="005A36D5"/>
    <w:rsid w:val="005A42C6"/>
    <w:rsid w:val="005A4AF5"/>
    <w:rsid w:val="005B0C14"/>
    <w:rsid w:val="005B23E2"/>
    <w:rsid w:val="005B263B"/>
    <w:rsid w:val="005B63E0"/>
    <w:rsid w:val="005B6D23"/>
    <w:rsid w:val="005B7E14"/>
    <w:rsid w:val="005C534B"/>
    <w:rsid w:val="005C71A1"/>
    <w:rsid w:val="005D13F6"/>
    <w:rsid w:val="005D1B83"/>
    <w:rsid w:val="005D23BE"/>
    <w:rsid w:val="005D56F1"/>
    <w:rsid w:val="005D581C"/>
    <w:rsid w:val="005D6511"/>
    <w:rsid w:val="005D7849"/>
    <w:rsid w:val="005E03CB"/>
    <w:rsid w:val="005E0890"/>
    <w:rsid w:val="005E21B8"/>
    <w:rsid w:val="005E22AD"/>
    <w:rsid w:val="005E41F2"/>
    <w:rsid w:val="005E7EFB"/>
    <w:rsid w:val="005F0384"/>
    <w:rsid w:val="005F1422"/>
    <w:rsid w:val="005F2D12"/>
    <w:rsid w:val="005F3CAA"/>
    <w:rsid w:val="005F490D"/>
    <w:rsid w:val="005F4DBD"/>
    <w:rsid w:val="005F67FB"/>
    <w:rsid w:val="005F6F9E"/>
    <w:rsid w:val="00604424"/>
    <w:rsid w:val="00605384"/>
    <w:rsid w:val="00605557"/>
    <w:rsid w:val="006068ED"/>
    <w:rsid w:val="00607539"/>
    <w:rsid w:val="0060793A"/>
    <w:rsid w:val="00607AD3"/>
    <w:rsid w:val="00607B59"/>
    <w:rsid w:val="0061051B"/>
    <w:rsid w:val="00612113"/>
    <w:rsid w:val="00612882"/>
    <w:rsid w:val="00612928"/>
    <w:rsid w:val="00612AEB"/>
    <w:rsid w:val="00613E15"/>
    <w:rsid w:val="006150D4"/>
    <w:rsid w:val="00615560"/>
    <w:rsid w:val="00622045"/>
    <w:rsid w:val="00623DCB"/>
    <w:rsid w:val="0062604C"/>
    <w:rsid w:val="00626732"/>
    <w:rsid w:val="00627ECF"/>
    <w:rsid w:val="00635568"/>
    <w:rsid w:val="00642C4B"/>
    <w:rsid w:val="00645C43"/>
    <w:rsid w:val="00646451"/>
    <w:rsid w:val="006537BE"/>
    <w:rsid w:val="0065502D"/>
    <w:rsid w:val="0065508D"/>
    <w:rsid w:val="00663CD0"/>
    <w:rsid w:val="00664764"/>
    <w:rsid w:val="00665AA1"/>
    <w:rsid w:val="00665DC3"/>
    <w:rsid w:val="00672535"/>
    <w:rsid w:val="006766AB"/>
    <w:rsid w:val="00683478"/>
    <w:rsid w:val="00684D38"/>
    <w:rsid w:val="00686E0E"/>
    <w:rsid w:val="006919A6"/>
    <w:rsid w:val="006922D9"/>
    <w:rsid w:val="006925FC"/>
    <w:rsid w:val="006A1067"/>
    <w:rsid w:val="006A3DEB"/>
    <w:rsid w:val="006A551E"/>
    <w:rsid w:val="006A5A81"/>
    <w:rsid w:val="006B0789"/>
    <w:rsid w:val="006B164B"/>
    <w:rsid w:val="006B1A90"/>
    <w:rsid w:val="006B51A8"/>
    <w:rsid w:val="006B53E6"/>
    <w:rsid w:val="006B5AEF"/>
    <w:rsid w:val="006B7DAD"/>
    <w:rsid w:val="006C3A8C"/>
    <w:rsid w:val="006C4155"/>
    <w:rsid w:val="006D0093"/>
    <w:rsid w:val="006D127A"/>
    <w:rsid w:val="006D3189"/>
    <w:rsid w:val="006D38E9"/>
    <w:rsid w:val="006D42DB"/>
    <w:rsid w:val="006D77FB"/>
    <w:rsid w:val="006E2020"/>
    <w:rsid w:val="006E6C9D"/>
    <w:rsid w:val="006F03A6"/>
    <w:rsid w:val="006F59FF"/>
    <w:rsid w:val="006F6BCB"/>
    <w:rsid w:val="007003C8"/>
    <w:rsid w:val="007003E3"/>
    <w:rsid w:val="00704067"/>
    <w:rsid w:val="00705D2C"/>
    <w:rsid w:val="0071141E"/>
    <w:rsid w:val="00711B49"/>
    <w:rsid w:val="00712D69"/>
    <w:rsid w:val="00712DD3"/>
    <w:rsid w:val="00712EB6"/>
    <w:rsid w:val="0071543A"/>
    <w:rsid w:val="00720366"/>
    <w:rsid w:val="0072047C"/>
    <w:rsid w:val="0072369E"/>
    <w:rsid w:val="00726938"/>
    <w:rsid w:val="00730926"/>
    <w:rsid w:val="00730987"/>
    <w:rsid w:val="00731346"/>
    <w:rsid w:val="007313F6"/>
    <w:rsid w:val="00732045"/>
    <w:rsid w:val="00732875"/>
    <w:rsid w:val="00732D93"/>
    <w:rsid w:val="00734C14"/>
    <w:rsid w:val="0073656D"/>
    <w:rsid w:val="00737FAB"/>
    <w:rsid w:val="007411CA"/>
    <w:rsid w:val="007412C1"/>
    <w:rsid w:val="007428B2"/>
    <w:rsid w:val="007429C2"/>
    <w:rsid w:val="007433DA"/>
    <w:rsid w:val="00746890"/>
    <w:rsid w:val="00754EAD"/>
    <w:rsid w:val="007565CF"/>
    <w:rsid w:val="00761EC4"/>
    <w:rsid w:val="00764B40"/>
    <w:rsid w:val="00764C47"/>
    <w:rsid w:val="00765C3E"/>
    <w:rsid w:val="007663C1"/>
    <w:rsid w:val="007709F5"/>
    <w:rsid w:val="00770A40"/>
    <w:rsid w:val="00777465"/>
    <w:rsid w:val="00780A2A"/>
    <w:rsid w:val="007818CD"/>
    <w:rsid w:val="00782434"/>
    <w:rsid w:val="0078413E"/>
    <w:rsid w:val="0079418C"/>
    <w:rsid w:val="00795614"/>
    <w:rsid w:val="007A0D34"/>
    <w:rsid w:val="007A43C3"/>
    <w:rsid w:val="007A4FBE"/>
    <w:rsid w:val="007A7909"/>
    <w:rsid w:val="007B0CDF"/>
    <w:rsid w:val="007B2CFD"/>
    <w:rsid w:val="007B61B4"/>
    <w:rsid w:val="007C5D51"/>
    <w:rsid w:val="007D22EF"/>
    <w:rsid w:val="007D306C"/>
    <w:rsid w:val="007D73A0"/>
    <w:rsid w:val="007D78B1"/>
    <w:rsid w:val="007D7C6D"/>
    <w:rsid w:val="007E3CB3"/>
    <w:rsid w:val="007E6831"/>
    <w:rsid w:val="007E7D88"/>
    <w:rsid w:val="007F3E9D"/>
    <w:rsid w:val="007F6A60"/>
    <w:rsid w:val="00800124"/>
    <w:rsid w:val="008028F8"/>
    <w:rsid w:val="00802C27"/>
    <w:rsid w:val="008032BF"/>
    <w:rsid w:val="00807DD7"/>
    <w:rsid w:val="00810148"/>
    <w:rsid w:val="00813B84"/>
    <w:rsid w:val="00813EA4"/>
    <w:rsid w:val="00817796"/>
    <w:rsid w:val="00821B0B"/>
    <w:rsid w:val="00821C0C"/>
    <w:rsid w:val="0082346C"/>
    <w:rsid w:val="008253CE"/>
    <w:rsid w:val="00826422"/>
    <w:rsid w:val="00827D42"/>
    <w:rsid w:val="00831FC5"/>
    <w:rsid w:val="008460A0"/>
    <w:rsid w:val="008476BC"/>
    <w:rsid w:val="0085180B"/>
    <w:rsid w:val="0085197B"/>
    <w:rsid w:val="00852CD2"/>
    <w:rsid w:val="00852F28"/>
    <w:rsid w:val="008560AC"/>
    <w:rsid w:val="00856186"/>
    <w:rsid w:val="008616C4"/>
    <w:rsid w:val="00861B1A"/>
    <w:rsid w:val="00866D4B"/>
    <w:rsid w:val="00866DD3"/>
    <w:rsid w:val="0086745E"/>
    <w:rsid w:val="00871005"/>
    <w:rsid w:val="00871449"/>
    <w:rsid w:val="00874396"/>
    <w:rsid w:val="0087556E"/>
    <w:rsid w:val="0087633E"/>
    <w:rsid w:val="008772BB"/>
    <w:rsid w:val="0087773B"/>
    <w:rsid w:val="00877A91"/>
    <w:rsid w:val="008828F5"/>
    <w:rsid w:val="00883570"/>
    <w:rsid w:val="008835DD"/>
    <w:rsid w:val="0088543B"/>
    <w:rsid w:val="00886A50"/>
    <w:rsid w:val="00890461"/>
    <w:rsid w:val="00893430"/>
    <w:rsid w:val="00893CE5"/>
    <w:rsid w:val="00896479"/>
    <w:rsid w:val="00896869"/>
    <w:rsid w:val="008B0DAB"/>
    <w:rsid w:val="008B54B7"/>
    <w:rsid w:val="008B5C8A"/>
    <w:rsid w:val="008B5E5C"/>
    <w:rsid w:val="008C2006"/>
    <w:rsid w:val="008C601F"/>
    <w:rsid w:val="008D14F4"/>
    <w:rsid w:val="008D180C"/>
    <w:rsid w:val="008D2515"/>
    <w:rsid w:val="008D49A4"/>
    <w:rsid w:val="008D4C8A"/>
    <w:rsid w:val="008D4EF0"/>
    <w:rsid w:val="008D6701"/>
    <w:rsid w:val="008E070D"/>
    <w:rsid w:val="008E2813"/>
    <w:rsid w:val="008E3135"/>
    <w:rsid w:val="008E7731"/>
    <w:rsid w:val="008F5119"/>
    <w:rsid w:val="008F5610"/>
    <w:rsid w:val="00903C71"/>
    <w:rsid w:val="00907947"/>
    <w:rsid w:val="00920946"/>
    <w:rsid w:val="00927BFD"/>
    <w:rsid w:val="00930532"/>
    <w:rsid w:val="0093077B"/>
    <w:rsid w:val="009330CF"/>
    <w:rsid w:val="009365AF"/>
    <w:rsid w:val="00936DE2"/>
    <w:rsid w:val="009372E5"/>
    <w:rsid w:val="0094349A"/>
    <w:rsid w:val="00946878"/>
    <w:rsid w:val="00952D80"/>
    <w:rsid w:val="00955D38"/>
    <w:rsid w:val="0096345A"/>
    <w:rsid w:val="009658E1"/>
    <w:rsid w:val="00965FEC"/>
    <w:rsid w:val="00971B25"/>
    <w:rsid w:val="00971FFD"/>
    <w:rsid w:val="009749CB"/>
    <w:rsid w:val="00974E64"/>
    <w:rsid w:val="00974EFC"/>
    <w:rsid w:val="00975435"/>
    <w:rsid w:val="00983849"/>
    <w:rsid w:val="00984C28"/>
    <w:rsid w:val="00984E31"/>
    <w:rsid w:val="00996A22"/>
    <w:rsid w:val="009A19C5"/>
    <w:rsid w:val="009A2EA8"/>
    <w:rsid w:val="009A354D"/>
    <w:rsid w:val="009A4B2D"/>
    <w:rsid w:val="009A7424"/>
    <w:rsid w:val="009A7F91"/>
    <w:rsid w:val="009B3E32"/>
    <w:rsid w:val="009B5377"/>
    <w:rsid w:val="009B6413"/>
    <w:rsid w:val="009C050A"/>
    <w:rsid w:val="009C2E9F"/>
    <w:rsid w:val="009C4147"/>
    <w:rsid w:val="009C4BCA"/>
    <w:rsid w:val="009C6CA2"/>
    <w:rsid w:val="009D0938"/>
    <w:rsid w:val="009D0B9C"/>
    <w:rsid w:val="009D3EBE"/>
    <w:rsid w:val="009D5BE6"/>
    <w:rsid w:val="009E0C86"/>
    <w:rsid w:val="009E14EB"/>
    <w:rsid w:val="009E2E37"/>
    <w:rsid w:val="009E3A80"/>
    <w:rsid w:val="009E7789"/>
    <w:rsid w:val="009F2AA8"/>
    <w:rsid w:val="009F4F91"/>
    <w:rsid w:val="00A05130"/>
    <w:rsid w:val="00A06CDE"/>
    <w:rsid w:val="00A074C2"/>
    <w:rsid w:val="00A12811"/>
    <w:rsid w:val="00A12E3A"/>
    <w:rsid w:val="00A1339A"/>
    <w:rsid w:val="00A167B7"/>
    <w:rsid w:val="00A21AED"/>
    <w:rsid w:val="00A21B03"/>
    <w:rsid w:val="00A21BA4"/>
    <w:rsid w:val="00A21ECD"/>
    <w:rsid w:val="00A23E06"/>
    <w:rsid w:val="00A2626E"/>
    <w:rsid w:val="00A30BCA"/>
    <w:rsid w:val="00A324E8"/>
    <w:rsid w:val="00A336F3"/>
    <w:rsid w:val="00A3376F"/>
    <w:rsid w:val="00A33CB1"/>
    <w:rsid w:val="00A40797"/>
    <w:rsid w:val="00A411A5"/>
    <w:rsid w:val="00A420E0"/>
    <w:rsid w:val="00A46595"/>
    <w:rsid w:val="00A46829"/>
    <w:rsid w:val="00A47981"/>
    <w:rsid w:val="00A50A20"/>
    <w:rsid w:val="00A5286D"/>
    <w:rsid w:val="00A5314B"/>
    <w:rsid w:val="00A55D0D"/>
    <w:rsid w:val="00A6023E"/>
    <w:rsid w:val="00A61F29"/>
    <w:rsid w:val="00A6520E"/>
    <w:rsid w:val="00A66677"/>
    <w:rsid w:val="00A67680"/>
    <w:rsid w:val="00A67777"/>
    <w:rsid w:val="00A72EC3"/>
    <w:rsid w:val="00A7591E"/>
    <w:rsid w:val="00A819BD"/>
    <w:rsid w:val="00A81B96"/>
    <w:rsid w:val="00A82363"/>
    <w:rsid w:val="00A85D4D"/>
    <w:rsid w:val="00A878CA"/>
    <w:rsid w:val="00A9085F"/>
    <w:rsid w:val="00A90A6E"/>
    <w:rsid w:val="00A90E7A"/>
    <w:rsid w:val="00A93019"/>
    <w:rsid w:val="00A951C5"/>
    <w:rsid w:val="00A96A0E"/>
    <w:rsid w:val="00A97205"/>
    <w:rsid w:val="00A9774F"/>
    <w:rsid w:val="00AA0C3E"/>
    <w:rsid w:val="00AA158F"/>
    <w:rsid w:val="00AA2323"/>
    <w:rsid w:val="00AA263D"/>
    <w:rsid w:val="00AA2975"/>
    <w:rsid w:val="00AA48D4"/>
    <w:rsid w:val="00AA7624"/>
    <w:rsid w:val="00AA78AE"/>
    <w:rsid w:val="00AB4A23"/>
    <w:rsid w:val="00AB7150"/>
    <w:rsid w:val="00AC0A67"/>
    <w:rsid w:val="00AC240B"/>
    <w:rsid w:val="00AC3D50"/>
    <w:rsid w:val="00AC554E"/>
    <w:rsid w:val="00AD434B"/>
    <w:rsid w:val="00AD7CFC"/>
    <w:rsid w:val="00AE0A5D"/>
    <w:rsid w:val="00AE0CE6"/>
    <w:rsid w:val="00AE11E2"/>
    <w:rsid w:val="00AE2B10"/>
    <w:rsid w:val="00AE5B27"/>
    <w:rsid w:val="00AE5C55"/>
    <w:rsid w:val="00AE7C0A"/>
    <w:rsid w:val="00AE7CEB"/>
    <w:rsid w:val="00AF29EA"/>
    <w:rsid w:val="00AF2F11"/>
    <w:rsid w:val="00AF6689"/>
    <w:rsid w:val="00AF7122"/>
    <w:rsid w:val="00B00814"/>
    <w:rsid w:val="00B00A91"/>
    <w:rsid w:val="00B0297A"/>
    <w:rsid w:val="00B0372A"/>
    <w:rsid w:val="00B05E45"/>
    <w:rsid w:val="00B144B6"/>
    <w:rsid w:val="00B146AC"/>
    <w:rsid w:val="00B14D0D"/>
    <w:rsid w:val="00B1644E"/>
    <w:rsid w:val="00B16719"/>
    <w:rsid w:val="00B176EB"/>
    <w:rsid w:val="00B201C0"/>
    <w:rsid w:val="00B27CD2"/>
    <w:rsid w:val="00B303E6"/>
    <w:rsid w:val="00B31BAB"/>
    <w:rsid w:val="00B32497"/>
    <w:rsid w:val="00B40618"/>
    <w:rsid w:val="00B4458A"/>
    <w:rsid w:val="00B44801"/>
    <w:rsid w:val="00B44826"/>
    <w:rsid w:val="00B45AAB"/>
    <w:rsid w:val="00B47A18"/>
    <w:rsid w:val="00B53215"/>
    <w:rsid w:val="00B54F9A"/>
    <w:rsid w:val="00B55259"/>
    <w:rsid w:val="00B557C4"/>
    <w:rsid w:val="00B56748"/>
    <w:rsid w:val="00B622CC"/>
    <w:rsid w:val="00B62470"/>
    <w:rsid w:val="00B627E7"/>
    <w:rsid w:val="00B63060"/>
    <w:rsid w:val="00B63463"/>
    <w:rsid w:val="00B64EFC"/>
    <w:rsid w:val="00B66458"/>
    <w:rsid w:val="00B70387"/>
    <w:rsid w:val="00B70CD6"/>
    <w:rsid w:val="00B71087"/>
    <w:rsid w:val="00B72B51"/>
    <w:rsid w:val="00B72E4C"/>
    <w:rsid w:val="00B746B9"/>
    <w:rsid w:val="00B754B2"/>
    <w:rsid w:val="00B77029"/>
    <w:rsid w:val="00B77C9D"/>
    <w:rsid w:val="00B8203B"/>
    <w:rsid w:val="00B8290B"/>
    <w:rsid w:val="00B838B1"/>
    <w:rsid w:val="00B849F1"/>
    <w:rsid w:val="00B84F8A"/>
    <w:rsid w:val="00B959EC"/>
    <w:rsid w:val="00B95F6A"/>
    <w:rsid w:val="00B9779D"/>
    <w:rsid w:val="00BA1715"/>
    <w:rsid w:val="00BA3395"/>
    <w:rsid w:val="00BA5A35"/>
    <w:rsid w:val="00BA6741"/>
    <w:rsid w:val="00BB1EFA"/>
    <w:rsid w:val="00BB4B7A"/>
    <w:rsid w:val="00BC14E7"/>
    <w:rsid w:val="00BC1556"/>
    <w:rsid w:val="00BD5957"/>
    <w:rsid w:val="00BE34AC"/>
    <w:rsid w:val="00BE468E"/>
    <w:rsid w:val="00BF04C7"/>
    <w:rsid w:val="00BF3969"/>
    <w:rsid w:val="00BF5B00"/>
    <w:rsid w:val="00C00056"/>
    <w:rsid w:val="00C032DD"/>
    <w:rsid w:val="00C06767"/>
    <w:rsid w:val="00C07991"/>
    <w:rsid w:val="00C1004C"/>
    <w:rsid w:val="00C14139"/>
    <w:rsid w:val="00C219CC"/>
    <w:rsid w:val="00C232AF"/>
    <w:rsid w:val="00C26CDB"/>
    <w:rsid w:val="00C32643"/>
    <w:rsid w:val="00C33AA2"/>
    <w:rsid w:val="00C372D7"/>
    <w:rsid w:val="00C4142B"/>
    <w:rsid w:val="00C42A36"/>
    <w:rsid w:val="00C42E44"/>
    <w:rsid w:val="00C47791"/>
    <w:rsid w:val="00C47988"/>
    <w:rsid w:val="00C53510"/>
    <w:rsid w:val="00C5385E"/>
    <w:rsid w:val="00C63A74"/>
    <w:rsid w:val="00C64A77"/>
    <w:rsid w:val="00C65097"/>
    <w:rsid w:val="00C65438"/>
    <w:rsid w:val="00C654EC"/>
    <w:rsid w:val="00C666C4"/>
    <w:rsid w:val="00C714F8"/>
    <w:rsid w:val="00C73FCF"/>
    <w:rsid w:val="00C7431E"/>
    <w:rsid w:val="00C75442"/>
    <w:rsid w:val="00C777E8"/>
    <w:rsid w:val="00C77A03"/>
    <w:rsid w:val="00C87FD1"/>
    <w:rsid w:val="00C9054D"/>
    <w:rsid w:val="00C931A2"/>
    <w:rsid w:val="00C93550"/>
    <w:rsid w:val="00C94AA2"/>
    <w:rsid w:val="00C95DA2"/>
    <w:rsid w:val="00CA0C0E"/>
    <w:rsid w:val="00CA1AC0"/>
    <w:rsid w:val="00CA3788"/>
    <w:rsid w:val="00CA38EF"/>
    <w:rsid w:val="00CA7AB5"/>
    <w:rsid w:val="00CB0998"/>
    <w:rsid w:val="00CB186D"/>
    <w:rsid w:val="00CB20A9"/>
    <w:rsid w:val="00CB2B2F"/>
    <w:rsid w:val="00CB2DEC"/>
    <w:rsid w:val="00CB4A1B"/>
    <w:rsid w:val="00CB4EC8"/>
    <w:rsid w:val="00CC3782"/>
    <w:rsid w:val="00CC4D13"/>
    <w:rsid w:val="00CC60B7"/>
    <w:rsid w:val="00CD0E68"/>
    <w:rsid w:val="00CD5BAD"/>
    <w:rsid w:val="00CD6D7C"/>
    <w:rsid w:val="00CD7A3B"/>
    <w:rsid w:val="00CE1F2A"/>
    <w:rsid w:val="00CE46DD"/>
    <w:rsid w:val="00CE513A"/>
    <w:rsid w:val="00CE53DB"/>
    <w:rsid w:val="00CE65F6"/>
    <w:rsid w:val="00CF1645"/>
    <w:rsid w:val="00CF20AB"/>
    <w:rsid w:val="00CF2328"/>
    <w:rsid w:val="00CF2C16"/>
    <w:rsid w:val="00CF6BDF"/>
    <w:rsid w:val="00D02A34"/>
    <w:rsid w:val="00D0325D"/>
    <w:rsid w:val="00D06FCD"/>
    <w:rsid w:val="00D079DD"/>
    <w:rsid w:val="00D10470"/>
    <w:rsid w:val="00D12D49"/>
    <w:rsid w:val="00D15B24"/>
    <w:rsid w:val="00D21E7E"/>
    <w:rsid w:val="00D224BB"/>
    <w:rsid w:val="00D27232"/>
    <w:rsid w:val="00D27E33"/>
    <w:rsid w:val="00D30982"/>
    <w:rsid w:val="00D3194F"/>
    <w:rsid w:val="00D35397"/>
    <w:rsid w:val="00D36188"/>
    <w:rsid w:val="00D45E96"/>
    <w:rsid w:val="00D505F4"/>
    <w:rsid w:val="00D547FB"/>
    <w:rsid w:val="00D54D57"/>
    <w:rsid w:val="00D62206"/>
    <w:rsid w:val="00D667AB"/>
    <w:rsid w:val="00D66AAB"/>
    <w:rsid w:val="00D7556B"/>
    <w:rsid w:val="00D75980"/>
    <w:rsid w:val="00D84426"/>
    <w:rsid w:val="00D84922"/>
    <w:rsid w:val="00D8525B"/>
    <w:rsid w:val="00D8717D"/>
    <w:rsid w:val="00D92B18"/>
    <w:rsid w:val="00DA7041"/>
    <w:rsid w:val="00DC1304"/>
    <w:rsid w:val="00DC409C"/>
    <w:rsid w:val="00DC54AB"/>
    <w:rsid w:val="00DD0B28"/>
    <w:rsid w:val="00DD319A"/>
    <w:rsid w:val="00DD6BBF"/>
    <w:rsid w:val="00DD6CB5"/>
    <w:rsid w:val="00DE02D3"/>
    <w:rsid w:val="00DE5355"/>
    <w:rsid w:val="00DE6786"/>
    <w:rsid w:val="00DF0271"/>
    <w:rsid w:val="00DF2EC4"/>
    <w:rsid w:val="00DF4042"/>
    <w:rsid w:val="00DF586A"/>
    <w:rsid w:val="00E0216D"/>
    <w:rsid w:val="00E03732"/>
    <w:rsid w:val="00E0398F"/>
    <w:rsid w:val="00E03CB4"/>
    <w:rsid w:val="00E04CEE"/>
    <w:rsid w:val="00E06741"/>
    <w:rsid w:val="00E117D0"/>
    <w:rsid w:val="00E11DDC"/>
    <w:rsid w:val="00E11EE2"/>
    <w:rsid w:val="00E13EF8"/>
    <w:rsid w:val="00E2033F"/>
    <w:rsid w:val="00E2162E"/>
    <w:rsid w:val="00E23F27"/>
    <w:rsid w:val="00E24C38"/>
    <w:rsid w:val="00E276C0"/>
    <w:rsid w:val="00E3092C"/>
    <w:rsid w:val="00E345D1"/>
    <w:rsid w:val="00E34791"/>
    <w:rsid w:val="00E351F8"/>
    <w:rsid w:val="00E354D5"/>
    <w:rsid w:val="00E36D36"/>
    <w:rsid w:val="00E370AE"/>
    <w:rsid w:val="00E372B6"/>
    <w:rsid w:val="00E411A7"/>
    <w:rsid w:val="00E42EA5"/>
    <w:rsid w:val="00E460F1"/>
    <w:rsid w:val="00E50B34"/>
    <w:rsid w:val="00E50E23"/>
    <w:rsid w:val="00E53731"/>
    <w:rsid w:val="00E61EB1"/>
    <w:rsid w:val="00E62AE8"/>
    <w:rsid w:val="00E6321B"/>
    <w:rsid w:val="00E638AA"/>
    <w:rsid w:val="00E64228"/>
    <w:rsid w:val="00E64AA0"/>
    <w:rsid w:val="00E70D82"/>
    <w:rsid w:val="00E70FF6"/>
    <w:rsid w:val="00E71660"/>
    <w:rsid w:val="00E73C2B"/>
    <w:rsid w:val="00E755A2"/>
    <w:rsid w:val="00E75C0F"/>
    <w:rsid w:val="00E76450"/>
    <w:rsid w:val="00E76460"/>
    <w:rsid w:val="00E768C0"/>
    <w:rsid w:val="00E81020"/>
    <w:rsid w:val="00E82268"/>
    <w:rsid w:val="00E82FFD"/>
    <w:rsid w:val="00E833D6"/>
    <w:rsid w:val="00E84553"/>
    <w:rsid w:val="00E85A1D"/>
    <w:rsid w:val="00E8663D"/>
    <w:rsid w:val="00E87175"/>
    <w:rsid w:val="00E91447"/>
    <w:rsid w:val="00E91B8F"/>
    <w:rsid w:val="00E91CCE"/>
    <w:rsid w:val="00E934B3"/>
    <w:rsid w:val="00E94A37"/>
    <w:rsid w:val="00E96211"/>
    <w:rsid w:val="00E9635B"/>
    <w:rsid w:val="00E96756"/>
    <w:rsid w:val="00E9688A"/>
    <w:rsid w:val="00E97F54"/>
    <w:rsid w:val="00EA0E3D"/>
    <w:rsid w:val="00EA33D6"/>
    <w:rsid w:val="00EA5A1E"/>
    <w:rsid w:val="00EA628A"/>
    <w:rsid w:val="00EA7593"/>
    <w:rsid w:val="00EA79F3"/>
    <w:rsid w:val="00EB2922"/>
    <w:rsid w:val="00EC0AA2"/>
    <w:rsid w:val="00EC0AD0"/>
    <w:rsid w:val="00EC78A7"/>
    <w:rsid w:val="00ED5E03"/>
    <w:rsid w:val="00EE034B"/>
    <w:rsid w:val="00EE2B83"/>
    <w:rsid w:val="00EE334C"/>
    <w:rsid w:val="00EE584E"/>
    <w:rsid w:val="00EF13B4"/>
    <w:rsid w:val="00EF4DC8"/>
    <w:rsid w:val="00EF53ED"/>
    <w:rsid w:val="00EF5B29"/>
    <w:rsid w:val="00F052B6"/>
    <w:rsid w:val="00F0569A"/>
    <w:rsid w:val="00F07500"/>
    <w:rsid w:val="00F1170E"/>
    <w:rsid w:val="00F148E0"/>
    <w:rsid w:val="00F15EB2"/>
    <w:rsid w:val="00F227EA"/>
    <w:rsid w:val="00F239C6"/>
    <w:rsid w:val="00F25869"/>
    <w:rsid w:val="00F354C2"/>
    <w:rsid w:val="00F36228"/>
    <w:rsid w:val="00F36D8B"/>
    <w:rsid w:val="00F40EB2"/>
    <w:rsid w:val="00F4547C"/>
    <w:rsid w:val="00F47AFF"/>
    <w:rsid w:val="00F53A6B"/>
    <w:rsid w:val="00F548D9"/>
    <w:rsid w:val="00F54A73"/>
    <w:rsid w:val="00F55567"/>
    <w:rsid w:val="00F63976"/>
    <w:rsid w:val="00F65AEE"/>
    <w:rsid w:val="00F67980"/>
    <w:rsid w:val="00F7211E"/>
    <w:rsid w:val="00F7296E"/>
    <w:rsid w:val="00F82EA5"/>
    <w:rsid w:val="00F85D17"/>
    <w:rsid w:val="00F9422D"/>
    <w:rsid w:val="00FA56C9"/>
    <w:rsid w:val="00FA69B5"/>
    <w:rsid w:val="00FA79C6"/>
    <w:rsid w:val="00FB0F74"/>
    <w:rsid w:val="00FB34B7"/>
    <w:rsid w:val="00FB414B"/>
    <w:rsid w:val="00FC0A46"/>
    <w:rsid w:val="00FC2AD4"/>
    <w:rsid w:val="00FC49A2"/>
    <w:rsid w:val="00FC49D0"/>
    <w:rsid w:val="00FC6245"/>
    <w:rsid w:val="00FC67E2"/>
    <w:rsid w:val="00FC6B5E"/>
    <w:rsid w:val="00FD00D3"/>
    <w:rsid w:val="00FD0912"/>
    <w:rsid w:val="00FD4B7B"/>
    <w:rsid w:val="00FD6EA9"/>
    <w:rsid w:val="00FD7F04"/>
    <w:rsid w:val="00FE09F3"/>
    <w:rsid w:val="00FE16DC"/>
    <w:rsid w:val="00FE4AA3"/>
    <w:rsid w:val="00FE5C79"/>
    <w:rsid w:val="00FE5C87"/>
    <w:rsid w:val="00FE5E76"/>
    <w:rsid w:val="00FE70DD"/>
    <w:rsid w:val="00FF017E"/>
    <w:rsid w:val="00FF17E8"/>
    <w:rsid w:val="00FF2EC1"/>
    <w:rsid w:val="00FF312D"/>
    <w:rsid w:val="00FF3618"/>
    <w:rsid w:val="00FF394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eastAsia="x-none"/>
    </w:rPr>
  </w:style>
  <w:style w:type="paragraph" w:styleId="Heading3">
    <w:name w:val="heading 3"/>
    <w:basedOn w:val="Normal"/>
    <w:next w:val="Normal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onsterm">
    <w:name w:val="Definitonsterm"/>
    <w:basedOn w:val="Normal"/>
    <w:next w:val="Normal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Normal"/>
    <w:next w:val="Normal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Normal"/>
    <w:next w:val="Normal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Normal"/>
    <w:rsid w:val="004146F0"/>
    <w:pPr>
      <w:spacing w:before="100" w:beforeAutospacing="1" w:after="150"/>
    </w:pPr>
  </w:style>
  <w:style w:type="paragraph" w:customStyle="1" w:styleId="berschrift24">
    <w:name w:val="Überschrift 24"/>
    <w:basedOn w:val="Normal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Normal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Strong">
    <w:name w:val="Strong"/>
    <w:uiPriority w:val="22"/>
    <w:qFormat/>
    <w:rsid w:val="004146F0"/>
    <w:rPr>
      <w:b/>
      <w:bCs/>
    </w:rPr>
  </w:style>
  <w:style w:type="paragraph" w:styleId="BalloonText">
    <w:name w:val="Balloon Text"/>
    <w:basedOn w:val="Normal"/>
    <w:semiHidden/>
    <w:rsid w:val="00CB4EC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AE5B27"/>
    <w:rPr>
      <w:sz w:val="20"/>
      <w:szCs w:val="20"/>
    </w:rPr>
  </w:style>
  <w:style w:type="character" w:styleId="FootnoteReference">
    <w:name w:val="footnote reference"/>
    <w:semiHidden/>
    <w:rsid w:val="00AE5B27"/>
    <w:rPr>
      <w:vertAlign w:val="superscript"/>
    </w:rPr>
  </w:style>
  <w:style w:type="paragraph" w:styleId="ListBullet">
    <w:name w:val="List Bullet"/>
    <w:basedOn w:val="Normal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Heading2Char">
    <w:name w:val="Heading 2 Char"/>
    <w:link w:val="Heading2"/>
    <w:rsid w:val="00B303E6"/>
    <w:rPr>
      <w:rFonts w:ascii="Arial" w:hAnsi="Arial" w:cs="Arial"/>
      <w:b/>
      <w:bCs/>
      <w:iCs/>
      <w:sz w:val="28"/>
      <w:szCs w:val="28"/>
    </w:rPr>
  </w:style>
  <w:style w:type="paragraph" w:styleId="Header">
    <w:name w:val="header"/>
    <w:basedOn w:val="Normal"/>
    <w:link w:val="HeaderChar"/>
    <w:rsid w:val="00477EE2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link w:val="Header"/>
    <w:rsid w:val="00477EE2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477EE2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477EE2"/>
    <w:rPr>
      <w:rFonts w:ascii="Arial" w:hAnsi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476DD9"/>
    <w:rPr>
      <w:rFonts w:ascii="Consolas" w:hAnsi="Consolas"/>
      <w:sz w:val="21"/>
      <w:szCs w:val="21"/>
      <w:lang w:val="it-IT" w:eastAsia="x-none"/>
    </w:rPr>
  </w:style>
  <w:style w:type="character" w:customStyle="1" w:styleId="st">
    <w:name w:val="st"/>
    <w:basedOn w:val="DefaultParagraphFont"/>
    <w:rsid w:val="0057628A"/>
  </w:style>
  <w:style w:type="character" w:styleId="Emphasis">
    <w:name w:val="Emphasis"/>
    <w:uiPriority w:val="20"/>
    <w:qFormat/>
    <w:rsid w:val="0057628A"/>
    <w:rPr>
      <w:i/>
      <w:iCs/>
    </w:rPr>
  </w:style>
  <w:style w:type="character" w:styleId="CommentReference">
    <w:name w:val="annotation reference"/>
    <w:rsid w:val="00852F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2F28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852F2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852F28"/>
    <w:rPr>
      <w:b/>
      <w:bCs/>
    </w:rPr>
  </w:style>
  <w:style w:type="character" w:customStyle="1" w:styleId="CommentSubjectChar">
    <w:name w:val="Comment Subject Char"/>
    <w:link w:val="CommentSubject"/>
    <w:rsid w:val="00852F28"/>
    <w:rPr>
      <w:rFonts w:ascii="Arial" w:hAnsi="Arial"/>
      <w:b/>
      <w:bCs/>
    </w:rPr>
  </w:style>
  <w:style w:type="character" w:styleId="FollowedHyp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Normal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Normal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B55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eastAsia="x-none"/>
    </w:rPr>
  </w:style>
  <w:style w:type="paragraph" w:styleId="Heading3">
    <w:name w:val="heading 3"/>
    <w:basedOn w:val="Normal"/>
    <w:next w:val="Normal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onsterm">
    <w:name w:val="Definitonsterm"/>
    <w:basedOn w:val="Normal"/>
    <w:next w:val="Normal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Normal"/>
    <w:next w:val="Normal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Normal"/>
    <w:next w:val="Normal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Normal"/>
    <w:rsid w:val="004146F0"/>
    <w:pPr>
      <w:spacing w:before="100" w:beforeAutospacing="1" w:after="150"/>
    </w:pPr>
  </w:style>
  <w:style w:type="paragraph" w:customStyle="1" w:styleId="berschrift24">
    <w:name w:val="Überschrift 24"/>
    <w:basedOn w:val="Normal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Normal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Strong">
    <w:name w:val="Strong"/>
    <w:uiPriority w:val="22"/>
    <w:qFormat/>
    <w:rsid w:val="004146F0"/>
    <w:rPr>
      <w:b/>
      <w:bCs/>
    </w:rPr>
  </w:style>
  <w:style w:type="paragraph" w:styleId="BalloonText">
    <w:name w:val="Balloon Text"/>
    <w:basedOn w:val="Normal"/>
    <w:semiHidden/>
    <w:rsid w:val="00CB4EC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AE5B27"/>
    <w:rPr>
      <w:sz w:val="20"/>
      <w:szCs w:val="20"/>
    </w:rPr>
  </w:style>
  <w:style w:type="character" w:styleId="FootnoteReference">
    <w:name w:val="footnote reference"/>
    <w:semiHidden/>
    <w:rsid w:val="00AE5B27"/>
    <w:rPr>
      <w:vertAlign w:val="superscript"/>
    </w:rPr>
  </w:style>
  <w:style w:type="paragraph" w:styleId="ListBullet">
    <w:name w:val="List Bullet"/>
    <w:basedOn w:val="Normal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Heading2Char">
    <w:name w:val="Heading 2 Char"/>
    <w:link w:val="Heading2"/>
    <w:rsid w:val="00B303E6"/>
    <w:rPr>
      <w:rFonts w:ascii="Arial" w:hAnsi="Arial" w:cs="Arial"/>
      <w:b/>
      <w:bCs/>
      <w:iCs/>
      <w:sz w:val="28"/>
      <w:szCs w:val="28"/>
    </w:rPr>
  </w:style>
  <w:style w:type="paragraph" w:styleId="Header">
    <w:name w:val="header"/>
    <w:basedOn w:val="Normal"/>
    <w:link w:val="HeaderChar"/>
    <w:rsid w:val="00477EE2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HeaderChar">
    <w:name w:val="Header Char"/>
    <w:link w:val="Header"/>
    <w:rsid w:val="00477EE2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477EE2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477EE2"/>
    <w:rPr>
      <w:rFonts w:ascii="Arial" w:hAnsi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476DD9"/>
    <w:rPr>
      <w:rFonts w:ascii="Consolas" w:hAnsi="Consolas"/>
      <w:sz w:val="21"/>
      <w:szCs w:val="21"/>
      <w:lang w:val="it-IT" w:eastAsia="x-none"/>
    </w:rPr>
  </w:style>
  <w:style w:type="character" w:customStyle="1" w:styleId="st">
    <w:name w:val="st"/>
    <w:basedOn w:val="DefaultParagraphFont"/>
    <w:rsid w:val="0057628A"/>
  </w:style>
  <w:style w:type="character" w:styleId="Emphasis">
    <w:name w:val="Emphasis"/>
    <w:uiPriority w:val="20"/>
    <w:qFormat/>
    <w:rsid w:val="0057628A"/>
    <w:rPr>
      <w:i/>
      <w:iCs/>
    </w:rPr>
  </w:style>
  <w:style w:type="character" w:styleId="CommentReference">
    <w:name w:val="annotation reference"/>
    <w:rsid w:val="00852F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2F28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rsid w:val="00852F2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852F28"/>
    <w:rPr>
      <w:b/>
      <w:bCs/>
    </w:rPr>
  </w:style>
  <w:style w:type="character" w:customStyle="1" w:styleId="CommentSubjectChar">
    <w:name w:val="Comment Subject Char"/>
    <w:link w:val="CommentSubject"/>
    <w:rsid w:val="00852F28"/>
    <w:rPr>
      <w:rFonts w:ascii="Arial" w:hAnsi="Arial"/>
      <w:b/>
      <w:bCs/>
    </w:rPr>
  </w:style>
  <w:style w:type="character" w:styleId="FollowedHyp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Normal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Normal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B55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tif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tif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iff"/><Relationship Id="rId5" Type="http://schemas.openxmlformats.org/officeDocument/2006/relationships/settings" Target="settings.xml"/><Relationship Id="rId15" Type="http://schemas.openxmlformats.org/officeDocument/2006/relationships/image" Target="media/image7.tiff"/><Relationship Id="rId10" Type="http://schemas.openxmlformats.org/officeDocument/2006/relationships/image" Target="media/image2.tif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E1794-528E-4020-8730-BA813A664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1043</Words>
  <Characters>6034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keywords/>
  <dc:description/>
  <cp:lastModifiedBy>Krispler, Andrea</cp:lastModifiedBy>
  <cp:revision>3</cp:revision>
  <cp:lastPrinted>2019-03-11T09:41:00Z</cp:lastPrinted>
  <dcterms:created xsi:type="dcterms:W3CDTF">2019-02-28T14:03:00Z</dcterms:created>
  <dcterms:modified xsi:type="dcterms:W3CDTF">2019-03-28T10:37:00Z</dcterms:modified>
</cp:coreProperties>
</file>